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8B4D2A" w14:textId="1BF18679" w:rsidR="00F94CD8" w:rsidRDefault="00F94CD8" w:rsidP="00E86858">
      <w:pPr>
        <w:spacing w:after="160" w:line="276" w:lineRule="auto"/>
        <w:jc w:val="both"/>
        <w:rPr>
          <w:rFonts w:ascii="Calibri" w:eastAsia="Times New Roman" w:hAnsi="Calibri" w:cs="Calibri Light"/>
          <w:b/>
          <w:color w:val="C00000"/>
          <w:sz w:val="28"/>
          <w:szCs w:val="28"/>
        </w:rPr>
      </w:pPr>
      <w:bookmarkStart w:id="0" w:name="_GoBack"/>
      <w:bookmarkEnd w:id="0"/>
      <w:r>
        <w:rPr>
          <w:rFonts w:ascii="Calibri" w:eastAsia="Times New Roman" w:hAnsi="Calibri" w:cs="Calibri Light"/>
          <w:b/>
          <w:color w:val="C00000"/>
          <w:sz w:val="28"/>
          <w:szCs w:val="28"/>
        </w:rPr>
        <w:t>Załącznik nr 13</w:t>
      </w:r>
      <w:r w:rsidRPr="00B64DBA">
        <w:rPr>
          <w:rFonts w:ascii="Calibri" w:eastAsia="Times New Roman" w:hAnsi="Calibri" w:cs="Calibri Light"/>
          <w:b/>
          <w:color w:val="C00000"/>
          <w:sz w:val="28"/>
          <w:szCs w:val="28"/>
        </w:rPr>
        <w:t xml:space="preserve"> do Regulaminu – </w:t>
      </w:r>
      <w:r w:rsidR="008C6BB4" w:rsidRPr="008C6BB4">
        <w:rPr>
          <w:rFonts w:ascii="Calibri" w:eastAsia="Times New Roman" w:hAnsi="Calibri" w:cs="Calibri Light"/>
          <w:b/>
          <w:color w:val="C00000"/>
          <w:sz w:val="28"/>
          <w:szCs w:val="28"/>
        </w:rPr>
        <w:t>Ceny energii do wyliczenia kosztów operacyjnych Demonstratora</w:t>
      </w:r>
    </w:p>
    <w:p w14:paraId="4DBC8FA8" w14:textId="77777777" w:rsidR="008C6BB4" w:rsidRDefault="008C6BB4" w:rsidP="00E86858">
      <w:pPr>
        <w:spacing w:after="120" w:line="276" w:lineRule="auto"/>
        <w:jc w:val="both"/>
        <w:rPr>
          <w:rFonts w:ascii="Arial" w:hAnsi="Arial" w:cs="Arial"/>
          <w:sz w:val="20"/>
          <w:szCs w:val="20"/>
        </w:rPr>
      </w:pPr>
    </w:p>
    <w:p w14:paraId="0AC7059A" w14:textId="77777777" w:rsidR="008C6BB4" w:rsidRPr="006A6B7B" w:rsidRDefault="008C6BB4" w:rsidP="00E86858">
      <w:pPr>
        <w:pStyle w:val="Akapitzlist"/>
        <w:numPr>
          <w:ilvl w:val="0"/>
          <w:numId w:val="15"/>
        </w:numPr>
        <w:spacing w:after="120" w:line="276" w:lineRule="auto"/>
        <w:jc w:val="both"/>
        <w:rPr>
          <w:rFonts w:asciiTheme="majorHAnsi" w:hAnsiTheme="majorHAnsi" w:cstheme="majorHAnsi"/>
          <w:b/>
          <w:szCs w:val="22"/>
        </w:rPr>
      </w:pPr>
      <w:r w:rsidRPr="006A6B7B">
        <w:rPr>
          <w:rFonts w:asciiTheme="majorHAnsi" w:hAnsiTheme="majorHAnsi" w:cstheme="majorHAnsi"/>
          <w:b/>
          <w:szCs w:val="22"/>
        </w:rPr>
        <w:t>Założenia dotyczące funkcjonowania podmiotów objętych konkursem na rynku energii elektrycznej</w:t>
      </w:r>
    </w:p>
    <w:p w14:paraId="69A815BA" w14:textId="77777777" w:rsidR="008C6BB4" w:rsidRPr="006A6B7B" w:rsidRDefault="008C6BB4" w:rsidP="00E86858">
      <w:pPr>
        <w:spacing w:after="120" w:line="276" w:lineRule="auto"/>
        <w:jc w:val="both"/>
        <w:rPr>
          <w:rFonts w:cstheme="minorHAnsi"/>
          <w:sz w:val="22"/>
          <w:szCs w:val="22"/>
        </w:rPr>
      </w:pPr>
      <w:r w:rsidRPr="006A6B7B">
        <w:rPr>
          <w:rFonts w:cstheme="minorHAnsi"/>
          <w:sz w:val="22"/>
          <w:szCs w:val="22"/>
        </w:rPr>
        <w:t>Główne założenia modelu, w jakim następować będzie dostawa i ew. sprzedaż energii dla odbiorców instytucjonalnych o małym i średnim poborze wynikające z transformacji energetycznej i wdrażania dyrektyw UE</w:t>
      </w:r>
    </w:p>
    <w:p w14:paraId="705677EE" w14:textId="77777777" w:rsidR="008C6BB4" w:rsidRPr="006A6B7B" w:rsidRDefault="008C6BB4" w:rsidP="00E86858">
      <w:pPr>
        <w:pStyle w:val="Akapitzlist"/>
        <w:numPr>
          <w:ilvl w:val="0"/>
          <w:numId w:val="16"/>
        </w:numPr>
        <w:spacing w:after="120" w:line="276" w:lineRule="auto"/>
        <w:jc w:val="both"/>
        <w:rPr>
          <w:rFonts w:cstheme="minorHAnsi"/>
          <w:sz w:val="22"/>
          <w:szCs w:val="22"/>
        </w:rPr>
      </w:pPr>
      <w:r w:rsidRPr="006A6B7B">
        <w:rPr>
          <w:rFonts w:cstheme="minorHAnsi"/>
          <w:bCs/>
          <w:sz w:val="22"/>
          <w:szCs w:val="22"/>
        </w:rPr>
        <w:t>Od roku 2022 w Polsce nie będzie regulowanych taryf za energię elektryczną, wszyscy odbiorcy (także grupa C) będą zaopatrywani na zasadach rynkowych</w:t>
      </w:r>
    </w:p>
    <w:p w14:paraId="4043CCDD" w14:textId="76225C75" w:rsidR="008C6BB4" w:rsidRPr="006A6B7B" w:rsidRDefault="008C6BB4" w:rsidP="00E86858">
      <w:pPr>
        <w:pStyle w:val="Akapitzlist"/>
        <w:numPr>
          <w:ilvl w:val="0"/>
          <w:numId w:val="16"/>
        </w:numPr>
        <w:spacing w:after="120" w:line="276" w:lineRule="auto"/>
        <w:jc w:val="both"/>
        <w:rPr>
          <w:rFonts w:cstheme="minorHAnsi"/>
          <w:sz w:val="22"/>
          <w:szCs w:val="22"/>
        </w:rPr>
      </w:pPr>
      <w:r w:rsidRPr="006A6B7B">
        <w:rPr>
          <w:rFonts w:cstheme="minorHAnsi"/>
          <w:bCs/>
          <w:sz w:val="22"/>
          <w:szCs w:val="22"/>
        </w:rPr>
        <w:t xml:space="preserve">W ramach wdrażania dyrektyw rynkowych UE zostanie wdrożony model w którym ceny energii dla odbiorców będą różne w różnych porach dnia (tzw taryfy dynamiczne). Dla potrzeb konkursu przyjęto uproszczone założenie istnienia </w:t>
      </w:r>
      <w:r w:rsidRPr="006A6B7B">
        <w:rPr>
          <w:rFonts w:cstheme="minorHAnsi"/>
          <w:sz w:val="22"/>
          <w:szCs w:val="22"/>
        </w:rPr>
        <w:t>3 stref cenowych</w:t>
      </w:r>
      <w:r w:rsidRPr="006A6B7B">
        <w:rPr>
          <w:rFonts w:cstheme="minorHAnsi"/>
          <w:bCs/>
          <w:sz w:val="22"/>
          <w:szCs w:val="22"/>
        </w:rPr>
        <w:t xml:space="preserve"> w dobie (szczyt dzienny -SD, szczyt wieczorny – SW i noc – N). Czas obowiązywania poszczególnych cen i same ceny będą także różne dla okresu wiosenno – letniego (kwiecień – wrzesień) oraz jesienno – zimowego (październik – marzec). Dla dalszego uproszczenia przyjmujemy, że jedynie w strefie SD dostępna będzie generacja słoneczna. Tzw. profil słoneczny w latach 2020-2022 będzie jeszcze droższy od średniej ceny energii w dobie, począwszy od roku 2023 powinien tracić w zestawieniu z godzinami, gdy słońce nie świeci (koszt produkcji z PV maleje, a moc PV w Polsce lawinowo rośnie, więc produkcja energii z węgla czy gazu obciążona rosnącymi kosztami emisji CO2 stanie się niekonkurencyjna wobec PV, a zatem można będzie się zastanowić, czy magazyn energii przesuwający profil poboru energii z sieci nie stanie się atrakcyjnym rozwiązaniem (w przypadku magazynów ciepła i chłodu obok pory nocnej szczyt dzienny może czasem być także okresem „ładowania” magazynów). Obok zróżnicowania cen energii dodatkowym </w:t>
      </w:r>
      <w:ins w:id="1" w:author="Autor">
        <w:r w:rsidR="00E86858" w:rsidRPr="00E86858">
          <w:rPr>
            <w:rFonts w:cstheme="minorHAnsi"/>
            <w:bCs/>
            <w:sz w:val="22"/>
            <w:szCs w:val="22"/>
          </w:rPr>
          <w:t>elementem, który trzeba brać pod uwagę są zróżnicowane koszty sieciowe. Od roku 2021 wchodzi tzw. „opłata mocowa” dodatkowo różnicująca cenę usługi sieciowej pomiędzy dniem a nocą (77 zł/MWh w godzinach 7:00 do 22:00.</w:t>
        </w:r>
      </w:ins>
    </w:p>
    <w:p w14:paraId="0417073E" w14:textId="77777777" w:rsidR="008C6BB4" w:rsidRPr="006A6B7B" w:rsidRDefault="008C6BB4" w:rsidP="00E86858">
      <w:pPr>
        <w:pStyle w:val="Akapitzlist"/>
        <w:numPr>
          <w:ilvl w:val="0"/>
          <w:numId w:val="16"/>
        </w:numPr>
        <w:spacing w:after="120" w:line="276" w:lineRule="auto"/>
        <w:jc w:val="both"/>
        <w:rPr>
          <w:rFonts w:cstheme="minorHAnsi"/>
          <w:sz w:val="22"/>
          <w:szCs w:val="22"/>
        </w:rPr>
      </w:pPr>
      <w:r w:rsidRPr="006A6B7B">
        <w:rPr>
          <w:rFonts w:cstheme="minorHAnsi"/>
          <w:bCs/>
          <w:sz w:val="22"/>
          <w:szCs w:val="22"/>
        </w:rPr>
        <w:t>W dyrektywach UE przyjmuje się, że w latach dwudziestych XXI wieku państwa członkowskie przyjmą nowy system taryf sieciowych promujący bilansowanie energii na niskich napięciach i wprowadzający lokalne rynki energii (oraz usług systemowych), które mogłyby być dodatkowym źródłem dochodu dla lokalnych źródeł energii (w szczególności tych uzupełnionych o magazyny). Jednak dziś nie sposób określić skali przychodów z takich rynków i usług, zatem nie ma ich w zadanym modelu, co nie oznacza, że instalacje przyszłości nie powinny być gotowe do działania w takim systemie.</w:t>
      </w:r>
    </w:p>
    <w:p w14:paraId="027D778C" w14:textId="77777777" w:rsidR="008C6BB4" w:rsidRPr="008C6BB4" w:rsidRDefault="008C6BB4" w:rsidP="00E86858">
      <w:pPr>
        <w:spacing w:after="120" w:line="276" w:lineRule="auto"/>
        <w:jc w:val="both"/>
        <w:rPr>
          <w:rFonts w:cstheme="minorHAnsi"/>
          <w:b/>
          <w:sz w:val="22"/>
          <w:szCs w:val="22"/>
        </w:rPr>
      </w:pPr>
    </w:p>
    <w:p w14:paraId="225FD4CF" w14:textId="77777777" w:rsidR="008C6BB4" w:rsidRPr="008C6BB4" w:rsidRDefault="008C6BB4" w:rsidP="00E86858">
      <w:pPr>
        <w:spacing w:after="120" w:line="276" w:lineRule="auto"/>
        <w:jc w:val="both"/>
        <w:rPr>
          <w:rFonts w:cstheme="minorHAnsi"/>
          <w:b/>
          <w:sz w:val="22"/>
          <w:szCs w:val="22"/>
        </w:rPr>
      </w:pPr>
    </w:p>
    <w:p w14:paraId="5173BD5A" w14:textId="77777777" w:rsidR="008C6BB4" w:rsidRPr="008C6BB4" w:rsidRDefault="008C6BB4" w:rsidP="00B163A2">
      <w:pPr>
        <w:spacing w:line="276" w:lineRule="auto"/>
        <w:jc w:val="both"/>
        <w:rPr>
          <w:rFonts w:cstheme="minorHAnsi"/>
          <w:b/>
          <w:sz w:val="22"/>
          <w:szCs w:val="22"/>
        </w:rPr>
        <w:pPrChange w:id="2" w:author="Autor">
          <w:pPr/>
        </w:pPrChange>
      </w:pPr>
      <w:r w:rsidRPr="008C6BB4">
        <w:rPr>
          <w:rFonts w:cstheme="minorHAnsi"/>
          <w:b/>
          <w:sz w:val="22"/>
          <w:szCs w:val="22"/>
        </w:rPr>
        <w:br w:type="page"/>
      </w:r>
    </w:p>
    <w:p w14:paraId="538DE13D" w14:textId="627ECBF1" w:rsidR="008C6BB4" w:rsidRPr="006A6B7B" w:rsidRDefault="008C6BB4" w:rsidP="00E86858">
      <w:pPr>
        <w:pStyle w:val="Akapitzlist"/>
        <w:numPr>
          <w:ilvl w:val="0"/>
          <w:numId w:val="15"/>
        </w:numPr>
        <w:spacing w:after="120" w:line="276" w:lineRule="auto"/>
        <w:jc w:val="both"/>
        <w:rPr>
          <w:rFonts w:asciiTheme="majorHAnsi" w:hAnsiTheme="majorHAnsi" w:cstheme="majorHAnsi"/>
          <w:b/>
          <w:szCs w:val="22"/>
        </w:rPr>
      </w:pPr>
      <w:r w:rsidRPr="006A6B7B">
        <w:rPr>
          <w:rFonts w:asciiTheme="majorHAnsi" w:hAnsiTheme="majorHAnsi" w:cstheme="majorHAnsi"/>
          <w:b/>
          <w:szCs w:val="22"/>
        </w:rPr>
        <w:lastRenderedPageBreak/>
        <w:t>Obecne i zakładane składniki cen za dostawę energii elektrycznej oraz zmiany w systemie opłat (sieciowych i za energię)</w:t>
      </w:r>
    </w:p>
    <w:p w14:paraId="0506B383" w14:textId="77777777" w:rsidR="008C6BB4" w:rsidRPr="008C6BB4" w:rsidRDefault="008C6BB4" w:rsidP="00E86858">
      <w:pPr>
        <w:shd w:val="clear" w:color="auto" w:fill="FFFFFF"/>
        <w:spacing w:after="225" w:line="276" w:lineRule="auto"/>
        <w:jc w:val="both"/>
        <w:rPr>
          <w:rFonts w:eastAsia="Times New Roman" w:cstheme="minorHAnsi"/>
          <w:color w:val="000000"/>
          <w:sz w:val="22"/>
          <w:szCs w:val="22"/>
          <w:lang w:eastAsia="en-GB"/>
        </w:rPr>
      </w:pPr>
      <w:r w:rsidRPr="008C6BB4">
        <w:rPr>
          <w:rFonts w:eastAsia="Times New Roman" w:cstheme="minorHAnsi"/>
          <w:color w:val="000000"/>
          <w:sz w:val="22"/>
          <w:szCs w:val="22"/>
          <w:lang w:eastAsia="en-GB"/>
        </w:rPr>
        <w:t>Skąd konkretna cena prądu? Co definiuje jej wysokość ? Co składa się na finalną wysokość rachunku za prąd ? Jak cena energii elektrycznej zmieni się na przestrzeni lat ?</w:t>
      </w:r>
    </w:p>
    <w:p w14:paraId="6D214D9A" w14:textId="77777777" w:rsidR="008C6BB4" w:rsidRPr="006A6B7B" w:rsidRDefault="008C6BB4" w:rsidP="00E86858">
      <w:pPr>
        <w:pStyle w:val="Akapitzlist"/>
        <w:numPr>
          <w:ilvl w:val="1"/>
          <w:numId w:val="15"/>
        </w:numPr>
        <w:spacing w:after="120" w:line="276" w:lineRule="auto"/>
        <w:ind w:left="851" w:hanging="425"/>
        <w:jc w:val="both"/>
        <w:rPr>
          <w:rFonts w:cstheme="minorHAnsi"/>
          <w:b/>
          <w:i/>
          <w:sz w:val="22"/>
          <w:szCs w:val="22"/>
        </w:rPr>
      </w:pPr>
      <w:r w:rsidRPr="006A6B7B">
        <w:rPr>
          <w:rFonts w:cstheme="minorHAnsi"/>
          <w:b/>
          <w:i/>
          <w:sz w:val="22"/>
          <w:szCs w:val="22"/>
        </w:rPr>
        <w:t>Taryfy – jakie i dla kogo?</w:t>
      </w:r>
    </w:p>
    <w:p w14:paraId="31AB02CF" w14:textId="1B07385E" w:rsidR="008C6BB4" w:rsidRPr="008C6BB4" w:rsidRDefault="008C6BB4" w:rsidP="00E86858">
      <w:pPr>
        <w:shd w:val="clear" w:color="auto" w:fill="FFFFFF"/>
        <w:spacing w:after="225" w:line="276" w:lineRule="auto"/>
        <w:jc w:val="both"/>
        <w:rPr>
          <w:rFonts w:eastAsia="Times New Roman" w:cstheme="minorHAnsi"/>
          <w:color w:val="000000"/>
          <w:sz w:val="22"/>
          <w:szCs w:val="22"/>
          <w:lang w:eastAsia="en-GB"/>
        </w:rPr>
      </w:pPr>
      <w:r w:rsidRPr="008C6BB4">
        <w:rPr>
          <w:rFonts w:eastAsia="Times New Roman" w:cstheme="minorHAnsi"/>
          <w:color w:val="000000"/>
          <w:sz w:val="22"/>
          <w:szCs w:val="22"/>
          <w:lang w:eastAsia="en-GB"/>
        </w:rPr>
        <w:t>Po pierwsze należy stwierdzić z jakiej taryfy korzystamy. Taryfy dzielą się ze względu na zapotrzebowanie na energię elektryczną. Najwięksi odbiorcy tacy jak, fabryki czy kopalnie korzystają z taryfy A, duże firmy używają taryfy B, małe i średnie przedsiębiorstwa czy też gospodarstwa rolne rachunki za prąd płacą w oparciu o taryfę C</w:t>
      </w:r>
      <w:del w:id="3" w:author="Autor">
        <w:r w:rsidRPr="008C6BB4" w:rsidDel="00E86858">
          <w:rPr>
            <w:rFonts w:eastAsia="Times New Roman" w:cstheme="minorHAnsi"/>
            <w:color w:val="000000"/>
            <w:sz w:val="22"/>
            <w:szCs w:val="22"/>
            <w:lang w:eastAsia="en-GB"/>
          </w:rPr>
          <w:delText>, natomiast my skupimy się głównie na taryfie, z której korzysta każdy z nas w swoim miejscu zamieszkania, jest to taryfa G przeznaczona dla gospodarstw domowych.</w:delText>
        </w:r>
      </w:del>
      <w:ins w:id="4" w:author="Autor">
        <w:r w:rsidR="00E86858">
          <w:rPr>
            <w:rFonts w:eastAsia="Times New Roman" w:cstheme="minorHAnsi"/>
            <w:color w:val="000000"/>
            <w:sz w:val="22"/>
            <w:szCs w:val="22"/>
            <w:lang w:eastAsia="en-GB"/>
          </w:rPr>
          <w:t>.</w:t>
        </w:r>
        <w:r w:rsidR="00E86858" w:rsidRPr="00E86858">
          <w:t xml:space="preserve"> </w:t>
        </w:r>
        <w:r w:rsidR="00E86858" w:rsidRPr="00E86858">
          <w:rPr>
            <w:rFonts w:eastAsia="Times New Roman" w:cstheme="minorHAnsi"/>
            <w:color w:val="000000"/>
            <w:sz w:val="22"/>
            <w:szCs w:val="22"/>
            <w:lang w:eastAsia="en-GB"/>
          </w:rPr>
          <w:t>W przypadku małych oczyszczalni głównie z tą taryfą będziemy mieli do czynienia .</w:t>
        </w:r>
      </w:ins>
    </w:p>
    <w:p w14:paraId="08978E67" w14:textId="77777777" w:rsidR="008C6BB4" w:rsidRPr="008C6BB4" w:rsidRDefault="008C6BB4" w:rsidP="00E86858">
      <w:pPr>
        <w:shd w:val="clear" w:color="auto" w:fill="FFFFFF"/>
        <w:spacing w:before="150" w:after="150" w:line="276" w:lineRule="auto"/>
        <w:jc w:val="both"/>
        <w:outlineLvl w:val="3"/>
        <w:rPr>
          <w:rFonts w:eastAsia="Times New Roman" w:cstheme="minorHAnsi"/>
          <w:color w:val="000000"/>
          <w:sz w:val="22"/>
          <w:szCs w:val="22"/>
          <w:lang w:eastAsia="en-GB"/>
        </w:rPr>
      </w:pPr>
      <w:r w:rsidRPr="008C6BB4">
        <w:rPr>
          <w:rFonts w:eastAsia="Times New Roman" w:cstheme="minorHAnsi"/>
          <w:color w:val="000000"/>
          <w:sz w:val="22"/>
          <w:szCs w:val="22"/>
          <w:lang w:eastAsia="en-GB"/>
        </w:rPr>
        <w:t>O taryfach C</w:t>
      </w:r>
    </w:p>
    <w:p w14:paraId="393EB8AB" w14:textId="77777777" w:rsidR="008C6BB4" w:rsidRPr="008C6BB4" w:rsidRDefault="008C6BB4" w:rsidP="00E86858">
      <w:pPr>
        <w:shd w:val="clear" w:color="auto" w:fill="FFFFFF"/>
        <w:spacing w:after="225" w:line="276" w:lineRule="auto"/>
        <w:jc w:val="both"/>
        <w:rPr>
          <w:rFonts w:eastAsia="Times New Roman" w:cstheme="minorHAnsi"/>
          <w:color w:val="000000"/>
          <w:sz w:val="22"/>
          <w:szCs w:val="22"/>
          <w:lang w:eastAsia="en-GB"/>
        </w:rPr>
      </w:pPr>
      <w:r w:rsidRPr="008C6BB4">
        <w:rPr>
          <w:rFonts w:eastAsia="Times New Roman" w:cstheme="minorHAnsi"/>
          <w:color w:val="000000"/>
          <w:sz w:val="22"/>
          <w:szCs w:val="22"/>
          <w:lang w:eastAsia="en-GB"/>
        </w:rPr>
        <w:t xml:space="preserve">Taryfa C11 jest najpopularniejszą taryfą energii elektrycznej dla małych przedsiębiorstw w Polsce, ale używa się również taryfy C12, czym się zatem różnią? Aby odpowiedzieć sobie na to pytanie, należałoby najpierw rozszyfrować symbole taryf. Pierwsza litera „C” oznacza, że tyczy się ona małych przedsiębiorstw, pierwsza liczba „1” świadczy o tym, że dotyczy obiektów o mocy umownej nie przekraczającej 40 kW. Druga liczba definiuje ilość stref, w których pracuje instalacja. W niektórych skrótach taryf pojawia się jeszcze czwarty znak, który oznacza sposób rozliczania stref czasowych. Przykładowo litera b oznacza podział na strefę dzienną i nocną, natomiast „a” to podział na strefę szczytową i poza-szczytową. </w:t>
      </w:r>
    </w:p>
    <w:p w14:paraId="363F5B41" w14:textId="02B87BFA" w:rsidR="008C6BB4" w:rsidRPr="008C6BB4" w:rsidRDefault="008C6BB4" w:rsidP="00E86858">
      <w:pPr>
        <w:shd w:val="clear" w:color="auto" w:fill="FFFFFF"/>
        <w:spacing w:after="225" w:line="276" w:lineRule="auto"/>
        <w:jc w:val="both"/>
        <w:rPr>
          <w:rFonts w:eastAsia="Times New Roman" w:cstheme="minorHAnsi"/>
          <w:color w:val="000000"/>
          <w:sz w:val="22"/>
          <w:szCs w:val="22"/>
          <w:lang w:eastAsia="en-GB"/>
        </w:rPr>
      </w:pPr>
      <w:r w:rsidRPr="008C6BB4">
        <w:rPr>
          <w:rFonts w:eastAsia="Times New Roman" w:cstheme="minorHAnsi"/>
          <w:color w:val="000000"/>
          <w:sz w:val="22"/>
          <w:szCs w:val="22"/>
          <w:lang w:eastAsia="en-GB"/>
        </w:rPr>
        <w:t xml:space="preserve">C11 jest taryfą jednostrefową, w ramach której cena kilowatogodziny jest jedna przez całą dobę. Natomiast C12, dysponuje dwiema strefami, dzienną i nocną. Cena prądu w strefie nocnej jest </w:t>
      </w:r>
      <w:del w:id="5" w:author="Autor">
        <w:r w:rsidRPr="008C6BB4" w:rsidDel="00E86858">
          <w:rPr>
            <w:rFonts w:eastAsia="Times New Roman" w:cstheme="minorHAnsi"/>
            <w:color w:val="000000"/>
            <w:sz w:val="22"/>
            <w:szCs w:val="22"/>
            <w:lang w:eastAsia="en-GB"/>
          </w:rPr>
          <w:delText xml:space="preserve">mniejsza </w:delText>
        </w:r>
      </w:del>
      <w:ins w:id="6" w:author="Autor">
        <w:r w:rsidR="00E86858">
          <w:rPr>
            <w:rFonts w:eastAsia="Times New Roman" w:cstheme="minorHAnsi"/>
            <w:color w:val="000000"/>
            <w:sz w:val="22"/>
            <w:szCs w:val="22"/>
            <w:lang w:eastAsia="en-GB"/>
          </w:rPr>
          <w:t>niższa</w:t>
        </w:r>
        <w:r w:rsidR="00E86858" w:rsidRPr="008C6BB4">
          <w:rPr>
            <w:rFonts w:eastAsia="Times New Roman" w:cstheme="minorHAnsi"/>
            <w:color w:val="000000"/>
            <w:sz w:val="22"/>
            <w:szCs w:val="22"/>
            <w:lang w:eastAsia="en-GB"/>
          </w:rPr>
          <w:t xml:space="preserve"> </w:t>
        </w:r>
      </w:ins>
      <w:r w:rsidRPr="008C6BB4">
        <w:rPr>
          <w:rFonts w:eastAsia="Times New Roman" w:cstheme="minorHAnsi"/>
          <w:color w:val="000000"/>
          <w:sz w:val="22"/>
          <w:szCs w:val="22"/>
          <w:lang w:eastAsia="en-GB"/>
        </w:rPr>
        <w:t xml:space="preserve">niż w dziennej. Więc jeśli jesteśmy w stanie zużycie energii elektrycznej skumulować w godzinach wieczornych i pozaszczytowych dziennych C12 będzie dla nas korzystniejszym rozwiązaniem. Aczkolwiek należy pamiętać że ceny prądu w taryfie C11 są </w:t>
      </w:r>
      <w:del w:id="7" w:author="Autor">
        <w:r w:rsidRPr="008C6BB4" w:rsidDel="00E86858">
          <w:rPr>
            <w:rFonts w:eastAsia="Times New Roman" w:cstheme="minorHAnsi"/>
            <w:color w:val="000000"/>
            <w:sz w:val="22"/>
            <w:szCs w:val="22"/>
            <w:lang w:eastAsia="en-GB"/>
          </w:rPr>
          <w:delText xml:space="preserve">mniejsze </w:delText>
        </w:r>
      </w:del>
      <w:ins w:id="8" w:author="Autor">
        <w:r w:rsidR="00E86858">
          <w:rPr>
            <w:rFonts w:eastAsia="Times New Roman" w:cstheme="minorHAnsi"/>
            <w:color w:val="000000"/>
            <w:sz w:val="22"/>
            <w:szCs w:val="22"/>
            <w:lang w:eastAsia="en-GB"/>
          </w:rPr>
          <w:t>niższe</w:t>
        </w:r>
        <w:r w:rsidR="00E86858" w:rsidRPr="008C6BB4">
          <w:rPr>
            <w:rFonts w:eastAsia="Times New Roman" w:cstheme="minorHAnsi"/>
            <w:color w:val="000000"/>
            <w:sz w:val="22"/>
            <w:szCs w:val="22"/>
            <w:lang w:eastAsia="en-GB"/>
          </w:rPr>
          <w:t xml:space="preserve"> </w:t>
        </w:r>
      </w:ins>
      <w:r w:rsidRPr="008C6BB4">
        <w:rPr>
          <w:rFonts w:eastAsia="Times New Roman" w:cstheme="minorHAnsi"/>
          <w:color w:val="000000"/>
          <w:sz w:val="22"/>
          <w:szCs w:val="22"/>
          <w:lang w:eastAsia="en-GB"/>
        </w:rPr>
        <w:t>niż dzienna strefa taryfy C12.</w:t>
      </w:r>
    </w:p>
    <w:p w14:paraId="6F250047" w14:textId="77777777" w:rsidR="006A6B7B" w:rsidRPr="006A6B7B" w:rsidRDefault="006A6B7B" w:rsidP="00E86858">
      <w:pPr>
        <w:pStyle w:val="Akapitzlist"/>
        <w:keepNext/>
        <w:keepLines/>
        <w:numPr>
          <w:ilvl w:val="0"/>
          <w:numId w:val="17"/>
        </w:numPr>
        <w:shd w:val="clear" w:color="auto" w:fill="FFFFFF"/>
        <w:spacing w:before="150" w:after="150" w:line="276" w:lineRule="auto"/>
        <w:contextualSpacing w:val="0"/>
        <w:jc w:val="both"/>
        <w:outlineLvl w:val="3"/>
        <w:rPr>
          <w:rFonts w:eastAsiaTheme="majorEastAsia" w:cstheme="minorHAnsi"/>
          <w:i/>
          <w:iCs/>
          <w:vanish/>
          <w:color w:val="000000"/>
          <w:sz w:val="22"/>
          <w:szCs w:val="22"/>
        </w:rPr>
      </w:pPr>
    </w:p>
    <w:p w14:paraId="379C8C01" w14:textId="17D28E48" w:rsidR="008C6BB4" w:rsidRPr="006A6B7B" w:rsidRDefault="008C6BB4" w:rsidP="00E86858">
      <w:pPr>
        <w:pStyle w:val="Akapitzlist"/>
        <w:numPr>
          <w:ilvl w:val="1"/>
          <w:numId w:val="15"/>
        </w:numPr>
        <w:spacing w:after="120" w:line="276" w:lineRule="auto"/>
        <w:ind w:left="851" w:hanging="425"/>
        <w:jc w:val="both"/>
        <w:rPr>
          <w:rFonts w:cstheme="minorHAnsi"/>
          <w:b/>
          <w:i/>
          <w:sz w:val="22"/>
          <w:szCs w:val="22"/>
        </w:rPr>
      </w:pPr>
      <w:r w:rsidRPr="006A6B7B">
        <w:rPr>
          <w:rFonts w:cstheme="minorHAnsi"/>
          <w:b/>
          <w:i/>
          <w:sz w:val="22"/>
          <w:szCs w:val="22"/>
        </w:rPr>
        <w:t>Z czego składa się rachunek za energię?</w:t>
      </w:r>
    </w:p>
    <w:p w14:paraId="0BB3CF78" w14:textId="77777777" w:rsidR="008C6BB4" w:rsidRPr="008C6BB4" w:rsidRDefault="008C6BB4" w:rsidP="00E86858">
      <w:pPr>
        <w:pStyle w:val="NormalnyWeb"/>
        <w:shd w:val="clear" w:color="auto" w:fill="FFFFFF"/>
        <w:spacing w:before="0" w:beforeAutospacing="0" w:after="225" w:afterAutospacing="0" w:line="276" w:lineRule="auto"/>
        <w:jc w:val="both"/>
        <w:rPr>
          <w:rFonts w:asciiTheme="minorHAnsi" w:hAnsiTheme="minorHAnsi" w:cstheme="minorHAnsi"/>
          <w:color w:val="000000"/>
          <w:sz w:val="22"/>
          <w:szCs w:val="22"/>
        </w:rPr>
      </w:pPr>
      <w:r w:rsidRPr="008C6BB4">
        <w:rPr>
          <w:rFonts w:asciiTheme="minorHAnsi" w:hAnsiTheme="minorHAnsi" w:cstheme="minorHAnsi"/>
          <w:color w:val="000000"/>
          <w:sz w:val="22"/>
          <w:szCs w:val="22"/>
        </w:rPr>
        <w:t>Rachunek za energię elektryczną zawiera w sobie kilka opłat, ale początkowo można podzielić go na dwa elementy, tj. koszt obrotu czyli wartość faktycznie zużytej energii elektrycznej, oraz koszt dystrybucji czyli wartość dostarczenia energii do odbiorcy. Taryfa dystrybutora dzieli się na pięć kategorii widniejących na rachunkach za energię a kreują się następująco:</w:t>
      </w:r>
    </w:p>
    <w:p w14:paraId="0C2ADE8D" w14:textId="77777777" w:rsidR="008C6BB4" w:rsidRPr="008C6BB4" w:rsidRDefault="008C6BB4" w:rsidP="00E86858">
      <w:pPr>
        <w:numPr>
          <w:ilvl w:val="0"/>
          <w:numId w:val="12"/>
        </w:numPr>
        <w:shd w:val="clear" w:color="auto" w:fill="FFFFFF"/>
        <w:spacing w:before="100" w:beforeAutospacing="1" w:after="100" w:afterAutospacing="1" w:line="276" w:lineRule="auto"/>
        <w:jc w:val="both"/>
        <w:rPr>
          <w:rFonts w:cstheme="minorHAnsi"/>
          <w:color w:val="000000"/>
          <w:sz w:val="22"/>
          <w:szCs w:val="22"/>
        </w:rPr>
      </w:pPr>
      <w:r w:rsidRPr="008C6BB4">
        <w:rPr>
          <w:rFonts w:cstheme="minorHAnsi"/>
          <w:color w:val="000000"/>
          <w:sz w:val="22"/>
          <w:szCs w:val="22"/>
        </w:rPr>
        <w:t>Opłata przesyłowa stała</w:t>
      </w:r>
    </w:p>
    <w:p w14:paraId="63A8844A" w14:textId="77777777" w:rsidR="008C6BB4" w:rsidRPr="008C6BB4" w:rsidRDefault="008C6BB4" w:rsidP="00E86858">
      <w:pPr>
        <w:numPr>
          <w:ilvl w:val="0"/>
          <w:numId w:val="12"/>
        </w:numPr>
        <w:shd w:val="clear" w:color="auto" w:fill="FFFFFF"/>
        <w:spacing w:before="100" w:beforeAutospacing="1" w:after="100" w:afterAutospacing="1" w:line="276" w:lineRule="auto"/>
        <w:jc w:val="both"/>
        <w:rPr>
          <w:rFonts w:cstheme="minorHAnsi"/>
          <w:color w:val="000000"/>
          <w:sz w:val="22"/>
          <w:szCs w:val="22"/>
        </w:rPr>
      </w:pPr>
      <w:r w:rsidRPr="008C6BB4">
        <w:rPr>
          <w:rFonts w:cstheme="minorHAnsi"/>
          <w:color w:val="000000"/>
          <w:sz w:val="22"/>
          <w:szCs w:val="22"/>
        </w:rPr>
        <w:t>Opłata sieciowa</w:t>
      </w:r>
    </w:p>
    <w:p w14:paraId="52E7E625" w14:textId="77777777" w:rsidR="008C6BB4" w:rsidRPr="008C6BB4" w:rsidRDefault="008C6BB4" w:rsidP="00E86858">
      <w:pPr>
        <w:numPr>
          <w:ilvl w:val="0"/>
          <w:numId w:val="12"/>
        </w:numPr>
        <w:shd w:val="clear" w:color="auto" w:fill="FFFFFF"/>
        <w:spacing w:before="100" w:beforeAutospacing="1" w:after="100" w:afterAutospacing="1" w:line="276" w:lineRule="auto"/>
        <w:jc w:val="both"/>
        <w:rPr>
          <w:rFonts w:cstheme="minorHAnsi"/>
          <w:color w:val="000000"/>
          <w:sz w:val="22"/>
          <w:szCs w:val="22"/>
        </w:rPr>
      </w:pPr>
      <w:r w:rsidRPr="008C6BB4">
        <w:rPr>
          <w:rFonts w:cstheme="minorHAnsi"/>
          <w:color w:val="000000"/>
          <w:sz w:val="22"/>
          <w:szCs w:val="22"/>
        </w:rPr>
        <w:t>Opłata abonamentowa</w:t>
      </w:r>
    </w:p>
    <w:p w14:paraId="2574FC6C" w14:textId="77777777" w:rsidR="008C6BB4" w:rsidRPr="008C6BB4" w:rsidRDefault="008C6BB4" w:rsidP="00E86858">
      <w:pPr>
        <w:numPr>
          <w:ilvl w:val="0"/>
          <w:numId w:val="12"/>
        </w:numPr>
        <w:shd w:val="clear" w:color="auto" w:fill="FFFFFF"/>
        <w:spacing w:before="100" w:beforeAutospacing="1" w:after="100" w:afterAutospacing="1" w:line="276" w:lineRule="auto"/>
        <w:jc w:val="both"/>
        <w:rPr>
          <w:rFonts w:cstheme="minorHAnsi"/>
          <w:color w:val="000000"/>
          <w:sz w:val="22"/>
          <w:szCs w:val="22"/>
        </w:rPr>
      </w:pPr>
      <w:r w:rsidRPr="008C6BB4">
        <w:rPr>
          <w:rFonts w:cstheme="minorHAnsi"/>
          <w:color w:val="000000"/>
          <w:sz w:val="22"/>
          <w:szCs w:val="22"/>
        </w:rPr>
        <w:t>Opłata przejściowa</w:t>
      </w:r>
    </w:p>
    <w:p w14:paraId="1404930E" w14:textId="77777777" w:rsidR="008C6BB4" w:rsidRPr="008C6BB4" w:rsidRDefault="008C6BB4" w:rsidP="00E86858">
      <w:pPr>
        <w:numPr>
          <w:ilvl w:val="0"/>
          <w:numId w:val="12"/>
        </w:numPr>
        <w:shd w:val="clear" w:color="auto" w:fill="FFFFFF"/>
        <w:spacing w:before="100" w:beforeAutospacing="1" w:after="100" w:afterAutospacing="1" w:line="276" w:lineRule="auto"/>
        <w:jc w:val="both"/>
        <w:rPr>
          <w:rFonts w:cstheme="minorHAnsi"/>
          <w:color w:val="000000"/>
          <w:sz w:val="22"/>
          <w:szCs w:val="22"/>
        </w:rPr>
      </w:pPr>
      <w:r w:rsidRPr="008C6BB4">
        <w:rPr>
          <w:rFonts w:cstheme="minorHAnsi"/>
          <w:color w:val="000000"/>
          <w:sz w:val="22"/>
          <w:szCs w:val="22"/>
        </w:rPr>
        <w:t>Opłata jakościowa</w:t>
      </w:r>
    </w:p>
    <w:p w14:paraId="0E8A2F12" w14:textId="77777777" w:rsidR="008C6BB4" w:rsidRPr="008C6BB4" w:rsidRDefault="008C6BB4" w:rsidP="00E86858">
      <w:pPr>
        <w:numPr>
          <w:ilvl w:val="0"/>
          <w:numId w:val="12"/>
        </w:numPr>
        <w:shd w:val="clear" w:color="auto" w:fill="FFFFFF"/>
        <w:spacing w:before="100" w:beforeAutospacing="1" w:after="100" w:afterAutospacing="1" w:line="276" w:lineRule="auto"/>
        <w:jc w:val="both"/>
        <w:rPr>
          <w:rFonts w:cstheme="minorHAnsi"/>
          <w:color w:val="000000"/>
          <w:sz w:val="22"/>
          <w:szCs w:val="22"/>
        </w:rPr>
      </w:pPr>
      <w:r w:rsidRPr="008C6BB4">
        <w:rPr>
          <w:rFonts w:cstheme="minorHAnsi"/>
          <w:color w:val="000000"/>
          <w:sz w:val="22"/>
          <w:szCs w:val="22"/>
        </w:rPr>
        <w:t>Opłata OZE</w:t>
      </w:r>
    </w:p>
    <w:p w14:paraId="663C74BE" w14:textId="77777777" w:rsidR="008C6BB4" w:rsidRPr="008C6BB4" w:rsidRDefault="008C6BB4" w:rsidP="00E86858">
      <w:pPr>
        <w:numPr>
          <w:ilvl w:val="0"/>
          <w:numId w:val="12"/>
        </w:numPr>
        <w:shd w:val="clear" w:color="auto" w:fill="FFFFFF"/>
        <w:spacing w:before="100" w:beforeAutospacing="1" w:after="100" w:afterAutospacing="1" w:line="276" w:lineRule="auto"/>
        <w:jc w:val="both"/>
        <w:rPr>
          <w:rFonts w:cstheme="minorHAnsi"/>
          <w:color w:val="000000"/>
          <w:sz w:val="22"/>
          <w:szCs w:val="22"/>
        </w:rPr>
      </w:pPr>
      <w:r w:rsidRPr="008C6BB4">
        <w:rPr>
          <w:rFonts w:cstheme="minorHAnsi"/>
          <w:color w:val="000000"/>
          <w:sz w:val="22"/>
          <w:szCs w:val="22"/>
        </w:rPr>
        <w:t>Opłata kogeneracyjna</w:t>
      </w:r>
    </w:p>
    <w:p w14:paraId="3857877F" w14:textId="77777777" w:rsidR="008C6BB4" w:rsidRPr="008C6BB4" w:rsidRDefault="008C6BB4" w:rsidP="00E86858">
      <w:pPr>
        <w:numPr>
          <w:ilvl w:val="0"/>
          <w:numId w:val="12"/>
        </w:numPr>
        <w:shd w:val="clear" w:color="auto" w:fill="FFFFFF"/>
        <w:spacing w:before="100" w:beforeAutospacing="1" w:after="100" w:afterAutospacing="1" w:line="276" w:lineRule="auto"/>
        <w:jc w:val="both"/>
        <w:rPr>
          <w:rFonts w:cstheme="minorHAnsi"/>
          <w:color w:val="000000"/>
          <w:sz w:val="22"/>
          <w:szCs w:val="22"/>
        </w:rPr>
      </w:pPr>
      <w:r w:rsidRPr="008C6BB4">
        <w:rPr>
          <w:rFonts w:cstheme="minorHAnsi"/>
          <w:color w:val="000000"/>
          <w:sz w:val="22"/>
          <w:szCs w:val="22"/>
        </w:rPr>
        <w:t>Opłata mocowa</w:t>
      </w:r>
    </w:p>
    <w:p w14:paraId="10F5F140" w14:textId="77777777" w:rsidR="008C6BB4" w:rsidRPr="008C6BB4" w:rsidRDefault="008C6BB4" w:rsidP="00E86858">
      <w:pPr>
        <w:pStyle w:val="NormalnyWeb"/>
        <w:shd w:val="clear" w:color="auto" w:fill="FFFFFF"/>
        <w:spacing w:before="0" w:beforeAutospacing="0" w:after="225" w:afterAutospacing="0" w:line="276" w:lineRule="auto"/>
        <w:jc w:val="both"/>
        <w:rPr>
          <w:rFonts w:asciiTheme="minorHAnsi" w:hAnsiTheme="minorHAnsi" w:cstheme="minorHAnsi"/>
          <w:color w:val="000000"/>
          <w:sz w:val="22"/>
          <w:szCs w:val="22"/>
        </w:rPr>
      </w:pPr>
      <w:r w:rsidRPr="008C6BB4">
        <w:rPr>
          <w:rStyle w:val="Pogrubienie"/>
          <w:rFonts w:asciiTheme="minorHAnsi" w:hAnsiTheme="minorHAnsi" w:cstheme="minorHAnsi"/>
          <w:color w:val="000000"/>
          <w:sz w:val="22"/>
          <w:szCs w:val="22"/>
        </w:rPr>
        <w:lastRenderedPageBreak/>
        <w:t>Energia czynna,</w:t>
      </w:r>
      <w:r w:rsidRPr="008C6BB4">
        <w:rPr>
          <w:rFonts w:asciiTheme="minorHAnsi" w:hAnsiTheme="minorHAnsi" w:cstheme="minorHAnsi"/>
          <w:color w:val="000000"/>
          <w:sz w:val="22"/>
          <w:szCs w:val="22"/>
        </w:rPr>
        <w:t> jest to właśnie wartość energii, którą zużywamy w danym okresie. Opłata za energię czynną to nic innego jak iloczyn wykorzystanych kilowatogodzin i ceny 1 kWh, którą definiuje dystrybutor i sprzedawca.</w:t>
      </w:r>
    </w:p>
    <w:p w14:paraId="4634DD1F" w14:textId="77777777" w:rsidR="008C6BB4" w:rsidRPr="008C6BB4" w:rsidRDefault="008C6BB4" w:rsidP="00E86858">
      <w:pPr>
        <w:pStyle w:val="NormalnyWeb"/>
        <w:shd w:val="clear" w:color="auto" w:fill="FFFFFF"/>
        <w:spacing w:before="0" w:beforeAutospacing="0" w:after="225" w:afterAutospacing="0" w:line="276" w:lineRule="auto"/>
        <w:jc w:val="both"/>
        <w:rPr>
          <w:rFonts w:asciiTheme="minorHAnsi" w:hAnsiTheme="minorHAnsi" w:cstheme="minorHAnsi"/>
          <w:color w:val="000000"/>
          <w:sz w:val="22"/>
          <w:szCs w:val="22"/>
        </w:rPr>
      </w:pPr>
      <w:r w:rsidRPr="008C6BB4">
        <w:rPr>
          <w:rStyle w:val="Pogrubienie"/>
          <w:rFonts w:asciiTheme="minorHAnsi" w:hAnsiTheme="minorHAnsi" w:cstheme="minorHAnsi"/>
          <w:color w:val="000000"/>
          <w:sz w:val="22"/>
          <w:szCs w:val="22"/>
        </w:rPr>
        <w:t>Opłata przesyłowa stała</w:t>
      </w:r>
      <w:r w:rsidRPr="008C6BB4">
        <w:rPr>
          <w:rFonts w:asciiTheme="minorHAnsi" w:hAnsiTheme="minorHAnsi" w:cstheme="minorHAnsi"/>
          <w:color w:val="000000"/>
          <w:sz w:val="22"/>
          <w:szCs w:val="22"/>
        </w:rPr>
        <w:t>, jest zależna od charakteru poboru energii, lub od wielkości zapotrzebowania na moc, która ustalana jest podczas podpisywania z Zakładem Energetycznym. W przypadku gospodarstw domowych, dotyczy ona głównie koszty konserwacji urządzeń elektrycznych, oraz koszty eksploatacji sieci przesyłowo-dystrybucyjnych, opłata składa się również na utrzymanie załóg interwencyjnych.</w:t>
      </w:r>
    </w:p>
    <w:p w14:paraId="7513C2EE" w14:textId="77777777" w:rsidR="008C6BB4" w:rsidRPr="008C6BB4" w:rsidRDefault="008C6BB4" w:rsidP="00E86858">
      <w:pPr>
        <w:pStyle w:val="NormalnyWeb"/>
        <w:shd w:val="clear" w:color="auto" w:fill="FFFFFF"/>
        <w:spacing w:before="0" w:beforeAutospacing="0" w:after="225" w:afterAutospacing="0" w:line="276" w:lineRule="auto"/>
        <w:jc w:val="both"/>
        <w:rPr>
          <w:rFonts w:asciiTheme="minorHAnsi" w:hAnsiTheme="minorHAnsi" w:cstheme="minorHAnsi"/>
          <w:color w:val="000000"/>
          <w:sz w:val="22"/>
          <w:szCs w:val="22"/>
        </w:rPr>
      </w:pPr>
      <w:r w:rsidRPr="008C6BB4">
        <w:rPr>
          <w:rStyle w:val="Pogrubienie"/>
          <w:rFonts w:asciiTheme="minorHAnsi" w:hAnsiTheme="minorHAnsi" w:cstheme="minorHAnsi"/>
          <w:color w:val="000000"/>
          <w:sz w:val="22"/>
          <w:szCs w:val="22"/>
        </w:rPr>
        <w:t>Opłata sieciowa</w:t>
      </w:r>
      <w:r w:rsidRPr="008C6BB4">
        <w:rPr>
          <w:rFonts w:asciiTheme="minorHAnsi" w:hAnsiTheme="minorHAnsi" w:cstheme="minorHAnsi"/>
          <w:color w:val="000000"/>
          <w:sz w:val="22"/>
          <w:szCs w:val="22"/>
        </w:rPr>
        <w:t>, jest zależna od liczby wykorzystanych kilowatogodzin, dotyczy przesyłu wymaganej energii. Generalnie tyczy się to drogi energii elektrycznej, którą pokonuje ona od dystrybutora do odbiorcy, czyli gospodarstwa domowego. Uwzględnia ona również straty w przesyle energii.</w:t>
      </w:r>
    </w:p>
    <w:p w14:paraId="122A080B" w14:textId="77777777" w:rsidR="008C6BB4" w:rsidRPr="008C6BB4" w:rsidRDefault="008C6BB4" w:rsidP="00E86858">
      <w:pPr>
        <w:pStyle w:val="NormalnyWeb"/>
        <w:shd w:val="clear" w:color="auto" w:fill="FFFFFF"/>
        <w:spacing w:before="0" w:beforeAutospacing="0" w:after="225" w:afterAutospacing="0" w:line="276" w:lineRule="auto"/>
        <w:jc w:val="both"/>
        <w:rPr>
          <w:rFonts w:asciiTheme="minorHAnsi" w:hAnsiTheme="minorHAnsi" w:cstheme="minorHAnsi"/>
          <w:color w:val="000000"/>
          <w:sz w:val="22"/>
          <w:szCs w:val="22"/>
        </w:rPr>
      </w:pPr>
      <w:r w:rsidRPr="008C6BB4">
        <w:rPr>
          <w:rStyle w:val="Pogrubienie"/>
          <w:rFonts w:asciiTheme="minorHAnsi" w:hAnsiTheme="minorHAnsi" w:cstheme="minorHAnsi"/>
          <w:color w:val="000000"/>
          <w:sz w:val="22"/>
          <w:szCs w:val="22"/>
        </w:rPr>
        <w:t>Opłata abonamentowa</w:t>
      </w:r>
      <w:r w:rsidRPr="008C6BB4">
        <w:rPr>
          <w:rFonts w:asciiTheme="minorHAnsi" w:hAnsiTheme="minorHAnsi" w:cstheme="minorHAnsi"/>
          <w:color w:val="000000"/>
          <w:sz w:val="22"/>
          <w:szCs w:val="22"/>
        </w:rPr>
        <w:t>, generalnie jest to opłata dotycząca obsługi klienta. Tyczy się przygotowywania przez Zakład Energetyczny rachunków oraz ich dostarczania do klientów, dodatkowo pokrywa również koszty związane z odczytami liczników.</w:t>
      </w:r>
    </w:p>
    <w:p w14:paraId="718350E8" w14:textId="77777777" w:rsidR="008C6BB4" w:rsidRPr="008C6BB4" w:rsidRDefault="008C6BB4" w:rsidP="00E86858">
      <w:pPr>
        <w:pStyle w:val="NormalnyWeb"/>
        <w:shd w:val="clear" w:color="auto" w:fill="FFFFFF"/>
        <w:spacing w:before="0" w:beforeAutospacing="0" w:after="225" w:afterAutospacing="0" w:line="276" w:lineRule="auto"/>
        <w:jc w:val="both"/>
        <w:rPr>
          <w:rFonts w:asciiTheme="minorHAnsi" w:hAnsiTheme="minorHAnsi" w:cstheme="minorHAnsi"/>
          <w:color w:val="000000"/>
          <w:sz w:val="22"/>
          <w:szCs w:val="22"/>
        </w:rPr>
      </w:pPr>
      <w:r w:rsidRPr="008C6BB4">
        <w:rPr>
          <w:rStyle w:val="Pogrubienie"/>
          <w:rFonts w:asciiTheme="minorHAnsi" w:hAnsiTheme="minorHAnsi" w:cstheme="minorHAnsi"/>
          <w:color w:val="000000"/>
          <w:sz w:val="22"/>
          <w:szCs w:val="22"/>
        </w:rPr>
        <w:t>Opłata przejściowa</w:t>
      </w:r>
      <w:r w:rsidRPr="008C6BB4">
        <w:rPr>
          <w:rFonts w:asciiTheme="minorHAnsi" w:hAnsiTheme="minorHAnsi" w:cstheme="minorHAnsi"/>
          <w:color w:val="000000"/>
          <w:sz w:val="22"/>
          <w:szCs w:val="22"/>
        </w:rPr>
        <w:t>, jest stałą opłatą, traktowaną jako wynagrodzenie za usługę udostępniania krajowego systemu elektroenergetycznego. Jej wysokość dla gospodarstw domowych obliczana jest ze względu na roczne zużycie energii. Ustalone są trzy limity zużycia: poniżej 500 kWh/rok, między 500 kWh/rok, a 1200 kWh/rok, oraz więcej niż 1200 kWh/rok. Konkretnie dotyczy ona pokrywania kosztów generowanych u wytwórców energii w związku z przedterminowym rozwiązaniem umowy sprzedaży mocy i energii elektrycznej.</w:t>
      </w:r>
    </w:p>
    <w:p w14:paraId="55C3B5FD" w14:textId="77777777" w:rsidR="008C6BB4" w:rsidRPr="008C6BB4" w:rsidRDefault="008C6BB4" w:rsidP="00E86858">
      <w:pPr>
        <w:pStyle w:val="NormalnyWeb"/>
        <w:shd w:val="clear" w:color="auto" w:fill="FFFFFF"/>
        <w:spacing w:before="0" w:beforeAutospacing="0" w:after="225" w:afterAutospacing="0" w:line="276" w:lineRule="auto"/>
        <w:jc w:val="both"/>
        <w:rPr>
          <w:rFonts w:asciiTheme="minorHAnsi" w:hAnsiTheme="minorHAnsi" w:cstheme="minorHAnsi"/>
          <w:color w:val="000000"/>
          <w:sz w:val="22"/>
          <w:szCs w:val="22"/>
        </w:rPr>
      </w:pPr>
      <w:r w:rsidRPr="008C6BB4">
        <w:rPr>
          <w:rStyle w:val="Pogrubienie"/>
          <w:rFonts w:asciiTheme="minorHAnsi" w:hAnsiTheme="minorHAnsi" w:cstheme="minorHAnsi"/>
          <w:color w:val="000000"/>
          <w:sz w:val="22"/>
          <w:szCs w:val="22"/>
        </w:rPr>
        <w:t>Opłata jakościowa</w:t>
      </w:r>
      <w:r w:rsidRPr="008C6BB4">
        <w:rPr>
          <w:rFonts w:asciiTheme="minorHAnsi" w:hAnsiTheme="minorHAnsi" w:cstheme="minorHAnsi"/>
          <w:color w:val="000000"/>
          <w:sz w:val="22"/>
          <w:szCs w:val="22"/>
        </w:rPr>
        <w:t>, jest to opłata zależna od zużywanej energii, pokrywa koszty utrzymania równowagi w systemie elektroenergetycznym.</w:t>
      </w:r>
    </w:p>
    <w:p w14:paraId="50297F5B" w14:textId="77777777" w:rsidR="008C6BB4" w:rsidRPr="008C6BB4" w:rsidRDefault="008C6BB4" w:rsidP="00E86858">
      <w:pPr>
        <w:pStyle w:val="NormalnyWeb"/>
        <w:shd w:val="clear" w:color="auto" w:fill="FFFFFF"/>
        <w:spacing w:before="0" w:beforeAutospacing="0" w:after="225" w:afterAutospacing="0" w:line="276" w:lineRule="auto"/>
        <w:jc w:val="both"/>
        <w:rPr>
          <w:rFonts w:asciiTheme="minorHAnsi" w:hAnsiTheme="minorHAnsi" w:cstheme="minorHAnsi"/>
          <w:color w:val="000000"/>
          <w:sz w:val="22"/>
          <w:szCs w:val="22"/>
        </w:rPr>
      </w:pPr>
      <w:r w:rsidRPr="008C6BB4">
        <w:rPr>
          <w:rStyle w:val="Pogrubienie"/>
          <w:rFonts w:asciiTheme="minorHAnsi" w:hAnsiTheme="minorHAnsi" w:cstheme="minorHAnsi"/>
          <w:color w:val="000000"/>
          <w:sz w:val="22"/>
          <w:szCs w:val="22"/>
        </w:rPr>
        <w:t>Opłata OZE </w:t>
      </w:r>
      <w:r w:rsidRPr="008C6BB4">
        <w:rPr>
          <w:rFonts w:asciiTheme="minorHAnsi" w:hAnsiTheme="minorHAnsi" w:cstheme="minorHAnsi"/>
          <w:color w:val="000000"/>
          <w:sz w:val="22"/>
          <w:szCs w:val="22"/>
        </w:rPr>
        <w:t xml:space="preserve">wynika z funkcjonowania mechanizmów wsparcia dla wytwarzania energii elektrycznej z odnawialnych źródeł energii. Została wprowadzona nowelizacją ustawy o OZE z 2015 roku i po raz pierwszy doliczona do rachunków w lipcu 2016 roku – na poziomie 2,51 zł za MWh. W 2017 roku wyniosła 3,7 zł za MWh, a od 2018 r. ustalono ją na poziomie równym zero, ale w roku 2021 na wrócić w wysokości 2,20 zł za MWh. </w:t>
      </w:r>
    </w:p>
    <w:p w14:paraId="630794BB" w14:textId="77777777" w:rsidR="008C6BB4" w:rsidRPr="008C6BB4" w:rsidRDefault="008C6BB4" w:rsidP="00E86858">
      <w:pPr>
        <w:pStyle w:val="NormalnyWeb"/>
        <w:shd w:val="clear" w:color="auto" w:fill="FFFFFF"/>
        <w:spacing w:before="0" w:beforeAutospacing="0" w:after="225" w:afterAutospacing="0" w:line="276" w:lineRule="auto"/>
        <w:jc w:val="both"/>
        <w:rPr>
          <w:rFonts w:asciiTheme="minorHAnsi" w:hAnsiTheme="minorHAnsi" w:cstheme="minorHAnsi"/>
          <w:b/>
          <w:bCs/>
          <w:color w:val="000000"/>
          <w:sz w:val="22"/>
          <w:szCs w:val="22"/>
        </w:rPr>
      </w:pPr>
      <w:r w:rsidRPr="008C6BB4">
        <w:rPr>
          <w:rFonts w:asciiTheme="minorHAnsi" w:hAnsiTheme="minorHAnsi" w:cstheme="minorHAnsi"/>
          <w:b/>
          <w:bCs/>
          <w:color w:val="000000"/>
          <w:sz w:val="22"/>
          <w:szCs w:val="22"/>
        </w:rPr>
        <w:t>Opłata mocowa</w:t>
      </w:r>
    </w:p>
    <w:p w14:paraId="34E1BF7F" w14:textId="77777777" w:rsidR="008C6BB4" w:rsidRPr="008C6BB4" w:rsidRDefault="008C6BB4" w:rsidP="00E86858">
      <w:pPr>
        <w:pStyle w:val="NormalnyWeb"/>
        <w:shd w:val="clear" w:color="auto" w:fill="FFFFFF"/>
        <w:spacing w:before="0" w:beforeAutospacing="0" w:after="225" w:afterAutospacing="0" w:line="276" w:lineRule="auto"/>
        <w:jc w:val="both"/>
        <w:rPr>
          <w:rFonts w:asciiTheme="minorHAnsi" w:hAnsiTheme="minorHAnsi" w:cstheme="minorHAnsi"/>
          <w:color w:val="000000"/>
          <w:sz w:val="22"/>
          <w:szCs w:val="22"/>
        </w:rPr>
      </w:pPr>
      <w:r w:rsidRPr="008C6BB4">
        <w:rPr>
          <w:rFonts w:asciiTheme="minorHAnsi" w:hAnsiTheme="minorHAnsi" w:cstheme="minorHAnsi"/>
          <w:color w:val="000000"/>
          <w:sz w:val="22"/>
          <w:szCs w:val="22"/>
        </w:rPr>
        <w:t>Wprowadzona od 1.01.2021 opłata zmienna w wysokości 76,70 zł/MWh energii zużytej w godzinach 7.00- 21.00. Ze względu na fak</w:t>
      </w:r>
      <w:del w:id="9" w:author="Autor">
        <w:r w:rsidRPr="008C6BB4" w:rsidDel="00E86858">
          <w:rPr>
            <w:rFonts w:asciiTheme="minorHAnsi" w:hAnsiTheme="minorHAnsi" w:cstheme="minorHAnsi"/>
            <w:color w:val="000000"/>
            <w:sz w:val="22"/>
            <w:szCs w:val="22"/>
          </w:rPr>
          <w:delText>k</w:delText>
        </w:r>
      </w:del>
      <w:r w:rsidRPr="008C6BB4">
        <w:rPr>
          <w:rFonts w:asciiTheme="minorHAnsi" w:hAnsiTheme="minorHAnsi" w:cstheme="minorHAnsi"/>
          <w:color w:val="000000"/>
          <w:sz w:val="22"/>
          <w:szCs w:val="22"/>
        </w:rPr>
        <w:t>t, że rynek mocy po 2025 roku nie będzie już mógł wspierać elektrowni węglowych jego rola w Polsce w przyszłości pozostaje nieznana i przyjąć można stałą wartość tej opłaty mającą tylko znaczenie dla określenia różnicy pomiędzy kosztami pobierania energii z sieci i produkcją własną (z uwzględnieniem magazynowania).</w:t>
      </w:r>
    </w:p>
    <w:p w14:paraId="537C44C0" w14:textId="3D888FC8" w:rsidR="008C6BB4" w:rsidRDefault="008C6BB4" w:rsidP="00E86858">
      <w:pPr>
        <w:pStyle w:val="NormalnyWeb"/>
        <w:shd w:val="clear" w:color="auto" w:fill="FFFFFF"/>
        <w:spacing w:before="0" w:beforeAutospacing="0" w:after="225" w:afterAutospacing="0" w:line="276" w:lineRule="auto"/>
        <w:jc w:val="both"/>
        <w:rPr>
          <w:rFonts w:asciiTheme="minorHAnsi" w:hAnsiTheme="minorHAnsi" w:cstheme="minorHAnsi"/>
          <w:color w:val="000000"/>
          <w:sz w:val="22"/>
          <w:szCs w:val="22"/>
        </w:rPr>
      </w:pPr>
      <w:r w:rsidRPr="008C6BB4">
        <w:rPr>
          <w:rStyle w:val="Pogrubienie"/>
          <w:rFonts w:asciiTheme="minorHAnsi" w:hAnsiTheme="minorHAnsi" w:cstheme="minorHAnsi"/>
          <w:color w:val="000000"/>
          <w:sz w:val="22"/>
          <w:szCs w:val="22"/>
        </w:rPr>
        <w:t>Opłata kogeneracyjna</w:t>
      </w:r>
      <w:r w:rsidRPr="008C6BB4">
        <w:rPr>
          <w:rFonts w:asciiTheme="minorHAnsi" w:hAnsiTheme="minorHAnsi" w:cstheme="minorHAnsi"/>
          <w:color w:val="000000"/>
          <w:sz w:val="22"/>
          <w:szCs w:val="22"/>
        </w:rPr>
        <w:t> została wprowadzona, aby promować rozwiązania bardziej ekologicznego, skojarzonego wytwarzania energii elektrycznej i cieplnej. Obecnie wynosi 0.</w:t>
      </w:r>
    </w:p>
    <w:p w14:paraId="3B00B2D7" w14:textId="08A6BAE2" w:rsidR="006A6B7B" w:rsidRDefault="006A6B7B" w:rsidP="00E86858">
      <w:pPr>
        <w:pStyle w:val="NormalnyWeb"/>
        <w:shd w:val="clear" w:color="auto" w:fill="FFFFFF"/>
        <w:spacing w:before="0" w:beforeAutospacing="0" w:after="225" w:afterAutospacing="0" w:line="276" w:lineRule="auto"/>
        <w:jc w:val="both"/>
        <w:rPr>
          <w:rFonts w:asciiTheme="minorHAnsi" w:hAnsiTheme="minorHAnsi" w:cstheme="minorHAnsi"/>
          <w:color w:val="000000"/>
          <w:sz w:val="22"/>
          <w:szCs w:val="22"/>
        </w:rPr>
      </w:pPr>
    </w:p>
    <w:p w14:paraId="7F5C3209" w14:textId="77777777" w:rsidR="006A6B7B" w:rsidRPr="008C6BB4" w:rsidRDefault="006A6B7B" w:rsidP="00E86858">
      <w:pPr>
        <w:pStyle w:val="NormalnyWeb"/>
        <w:shd w:val="clear" w:color="auto" w:fill="FFFFFF"/>
        <w:spacing w:before="0" w:beforeAutospacing="0" w:after="225" w:afterAutospacing="0" w:line="276" w:lineRule="auto"/>
        <w:jc w:val="both"/>
        <w:rPr>
          <w:rFonts w:asciiTheme="minorHAnsi" w:hAnsiTheme="minorHAnsi" w:cstheme="minorHAnsi"/>
          <w:color w:val="000000"/>
          <w:sz w:val="22"/>
          <w:szCs w:val="22"/>
        </w:rPr>
      </w:pPr>
    </w:p>
    <w:p w14:paraId="61665CE1" w14:textId="77777777" w:rsidR="008C6BB4" w:rsidRPr="006A6B7B" w:rsidRDefault="008C6BB4" w:rsidP="00E86858">
      <w:pPr>
        <w:pStyle w:val="Akapitzlist"/>
        <w:numPr>
          <w:ilvl w:val="1"/>
          <w:numId w:val="15"/>
        </w:numPr>
        <w:spacing w:after="120" w:line="276" w:lineRule="auto"/>
        <w:ind w:left="851" w:hanging="425"/>
        <w:jc w:val="both"/>
        <w:rPr>
          <w:rFonts w:cstheme="minorHAnsi"/>
          <w:b/>
          <w:i/>
          <w:sz w:val="22"/>
          <w:szCs w:val="22"/>
        </w:rPr>
      </w:pPr>
      <w:r w:rsidRPr="006A6B7B">
        <w:rPr>
          <w:rFonts w:cstheme="minorHAnsi"/>
          <w:b/>
          <w:i/>
          <w:sz w:val="22"/>
          <w:szCs w:val="22"/>
        </w:rPr>
        <w:lastRenderedPageBreak/>
        <w:t>Zmiany cen energii elektrycznej w Polsce na przestrzeni wielu lat.</w:t>
      </w:r>
    </w:p>
    <w:p w14:paraId="2F06097E" w14:textId="752D5387" w:rsidR="008C6BB4" w:rsidRPr="008C6BB4" w:rsidRDefault="008C6BB4" w:rsidP="00E86858">
      <w:pPr>
        <w:pStyle w:val="NormalnyWeb"/>
        <w:shd w:val="clear" w:color="auto" w:fill="FFFFFF"/>
        <w:spacing w:before="0" w:beforeAutospacing="0" w:after="225" w:afterAutospacing="0" w:line="276" w:lineRule="auto"/>
        <w:jc w:val="both"/>
        <w:rPr>
          <w:rFonts w:asciiTheme="minorHAnsi" w:hAnsiTheme="minorHAnsi" w:cstheme="minorHAnsi"/>
          <w:color w:val="000000"/>
          <w:sz w:val="22"/>
          <w:szCs w:val="22"/>
        </w:rPr>
      </w:pPr>
      <w:r w:rsidRPr="008C6BB4">
        <w:rPr>
          <w:rFonts w:asciiTheme="minorHAnsi" w:hAnsiTheme="minorHAnsi" w:cstheme="minorHAnsi"/>
          <w:color w:val="000000"/>
          <w:sz w:val="22"/>
          <w:szCs w:val="22"/>
        </w:rPr>
        <w:t xml:space="preserve">Generalnie cena energii elektrycznej rośnie. Na przestrzeni ostatnich latach zachowywała się dość stabilnie i przez kilka lat utrzymywała się w okolicach 0,55 zł/MWh, jednak została podwyższona o około 12% od 2020 roku. W związku z tą podwyżką, rozważane było wprowadzenie rekompensat dla osób w pierwszym progu podatkowym. Rok 2020 przyniósł zahamowanie wzrostu cen energii na rynku hurtowym, jednak w 2020 roku, pomimo pandemii, w drugiej połowie </w:t>
      </w:r>
      <w:ins w:id="10" w:author="Autor">
        <w:r w:rsidR="00E86858" w:rsidRPr="00E86858">
          <w:rPr>
            <w:rFonts w:asciiTheme="minorHAnsi" w:hAnsiTheme="minorHAnsi" w:cstheme="minorHAnsi"/>
            <w:color w:val="000000"/>
            <w:sz w:val="22"/>
            <w:szCs w:val="22"/>
          </w:rPr>
          <w:t>w drugiej jego połowie zaznaczyła się już tendencja do podwyżek związana z rekordowymi cenami uprawnień do emisji CO</w:t>
        </w:r>
        <w:r w:rsidR="00E86858" w:rsidRPr="00E86858">
          <w:rPr>
            <w:rFonts w:asciiTheme="minorHAnsi" w:hAnsiTheme="minorHAnsi" w:cstheme="minorHAnsi"/>
            <w:color w:val="000000"/>
            <w:sz w:val="22"/>
            <w:szCs w:val="22"/>
            <w:vertAlign w:val="subscript"/>
          </w:rPr>
          <w:t>2</w:t>
        </w:r>
        <w:r w:rsidR="00E86858" w:rsidRPr="00E86858">
          <w:rPr>
            <w:rFonts w:asciiTheme="minorHAnsi" w:hAnsiTheme="minorHAnsi" w:cstheme="minorHAnsi"/>
            <w:color w:val="000000"/>
            <w:sz w:val="22"/>
            <w:szCs w:val="22"/>
          </w:rPr>
          <w:t>.</w:t>
        </w:r>
      </w:ins>
    </w:p>
    <w:p w14:paraId="40E6AEB1" w14:textId="77777777" w:rsidR="008C6BB4" w:rsidRPr="006A6B7B" w:rsidRDefault="008C6BB4" w:rsidP="00E86858">
      <w:pPr>
        <w:pStyle w:val="Akapitzlist"/>
        <w:numPr>
          <w:ilvl w:val="0"/>
          <w:numId w:val="15"/>
        </w:numPr>
        <w:spacing w:after="120" w:line="276" w:lineRule="auto"/>
        <w:jc w:val="both"/>
        <w:rPr>
          <w:rFonts w:asciiTheme="majorHAnsi" w:hAnsiTheme="majorHAnsi" w:cstheme="majorHAnsi"/>
          <w:b/>
          <w:szCs w:val="22"/>
        </w:rPr>
      </w:pPr>
      <w:r w:rsidRPr="006A6B7B">
        <w:rPr>
          <w:rFonts w:asciiTheme="majorHAnsi" w:hAnsiTheme="majorHAnsi" w:cstheme="majorHAnsi"/>
          <w:b/>
          <w:szCs w:val="22"/>
        </w:rPr>
        <w:t>Model dostaw energii elektrycznej po 2023 roku</w:t>
      </w:r>
    </w:p>
    <w:p w14:paraId="67A4A432" w14:textId="77777777" w:rsidR="008C6BB4" w:rsidRPr="008C6BB4" w:rsidRDefault="008C6BB4" w:rsidP="00E86858">
      <w:pPr>
        <w:pStyle w:val="NormalnyWeb"/>
        <w:shd w:val="clear" w:color="auto" w:fill="FFFFFF"/>
        <w:spacing w:before="0" w:beforeAutospacing="0" w:after="225" w:afterAutospacing="0" w:line="276" w:lineRule="auto"/>
        <w:jc w:val="both"/>
        <w:rPr>
          <w:rFonts w:asciiTheme="minorHAnsi" w:hAnsiTheme="minorHAnsi" w:cstheme="minorHAnsi"/>
          <w:color w:val="000000"/>
          <w:sz w:val="22"/>
          <w:szCs w:val="22"/>
        </w:rPr>
      </w:pPr>
      <w:r w:rsidRPr="008C6BB4">
        <w:rPr>
          <w:rFonts w:asciiTheme="minorHAnsi" w:hAnsiTheme="minorHAnsi" w:cstheme="minorHAnsi"/>
          <w:color w:val="000000"/>
          <w:sz w:val="22"/>
          <w:szCs w:val="22"/>
        </w:rPr>
        <w:t>Jak wspomniano we wstępie przyjmujemy 3 stawki cen energii w ciągu doby i konsekwentnie 3 stawki opłat przesyłowych zmiennych. Możemy wyróżnić stawki szczytową z opłatą mocową, pozaszczytową z opłatą mocową i pozaszczytową bez opłaty mocowej. Należy zwrócić uwagę, że okresy obowiązywania opłat sieciowych i cen energii są różne.</w:t>
      </w:r>
    </w:p>
    <w:p w14:paraId="413E2400" w14:textId="77777777" w:rsidR="008C6BB4" w:rsidRPr="008C6BB4" w:rsidRDefault="008C6BB4" w:rsidP="00E86858">
      <w:pPr>
        <w:spacing w:after="120" w:line="276" w:lineRule="auto"/>
        <w:jc w:val="both"/>
        <w:rPr>
          <w:rFonts w:cstheme="minorHAnsi"/>
          <w:bCs/>
          <w:sz w:val="22"/>
          <w:szCs w:val="22"/>
        </w:rPr>
      </w:pPr>
      <w:r w:rsidRPr="008C6BB4">
        <w:rPr>
          <w:rFonts w:cstheme="minorHAnsi"/>
          <w:bCs/>
          <w:sz w:val="22"/>
          <w:szCs w:val="22"/>
        </w:rPr>
        <w:t>Godziny przyjęte dla obowiązywania poszczególnych cen energii:</w:t>
      </w:r>
    </w:p>
    <w:p w14:paraId="5EBF93E8" w14:textId="2B61F75D" w:rsidR="006A6B7B" w:rsidRDefault="006A6B7B" w:rsidP="00E86858">
      <w:pPr>
        <w:spacing w:after="120" w:line="276" w:lineRule="auto"/>
        <w:jc w:val="both"/>
        <w:rPr>
          <w:rFonts w:cstheme="minorHAnsi"/>
          <w:bCs/>
          <w:sz w:val="22"/>
          <w:szCs w:val="22"/>
        </w:rPr>
      </w:pPr>
    </w:p>
    <w:p w14:paraId="4B8378C3" w14:textId="0B19257B" w:rsidR="008C6BB4" w:rsidRPr="008C6BB4" w:rsidRDefault="008C6BB4" w:rsidP="00E86858">
      <w:pPr>
        <w:spacing w:after="120" w:line="276" w:lineRule="auto"/>
        <w:jc w:val="both"/>
        <w:rPr>
          <w:rFonts w:cstheme="minorHAnsi"/>
          <w:bCs/>
          <w:sz w:val="22"/>
          <w:szCs w:val="22"/>
        </w:rPr>
      </w:pPr>
      <w:r w:rsidRPr="008C6BB4">
        <w:rPr>
          <w:rFonts w:cstheme="minorHAnsi"/>
          <w:bCs/>
          <w:sz w:val="22"/>
          <w:szCs w:val="22"/>
        </w:rPr>
        <w:t>Okres wiosna – lato</w:t>
      </w:r>
    </w:p>
    <w:p w14:paraId="0DBCB446" w14:textId="77777777" w:rsidR="008C6BB4" w:rsidRPr="008C6BB4" w:rsidRDefault="008C6BB4" w:rsidP="00E86858">
      <w:pPr>
        <w:spacing w:after="120" w:line="276" w:lineRule="auto"/>
        <w:jc w:val="both"/>
        <w:rPr>
          <w:rFonts w:cstheme="minorHAnsi"/>
          <w:bCs/>
          <w:sz w:val="22"/>
          <w:szCs w:val="22"/>
        </w:rPr>
      </w:pPr>
      <w:r w:rsidRPr="008C6BB4">
        <w:rPr>
          <w:rFonts w:cstheme="minorHAnsi"/>
          <w:bCs/>
          <w:sz w:val="22"/>
          <w:szCs w:val="22"/>
        </w:rPr>
        <w:t>Szczyt dzienny: 7.00 – 18.00</w:t>
      </w:r>
    </w:p>
    <w:p w14:paraId="1B5C9655" w14:textId="77777777" w:rsidR="008C6BB4" w:rsidRPr="008C6BB4" w:rsidRDefault="008C6BB4" w:rsidP="00E86858">
      <w:pPr>
        <w:spacing w:after="120" w:line="276" w:lineRule="auto"/>
        <w:jc w:val="both"/>
        <w:rPr>
          <w:rFonts w:cstheme="minorHAnsi"/>
          <w:bCs/>
          <w:sz w:val="22"/>
          <w:szCs w:val="22"/>
        </w:rPr>
      </w:pPr>
      <w:r w:rsidRPr="008C6BB4">
        <w:rPr>
          <w:rFonts w:cstheme="minorHAnsi"/>
          <w:bCs/>
          <w:sz w:val="22"/>
          <w:szCs w:val="22"/>
        </w:rPr>
        <w:t>Szczyt wieczorny: 18:00 – 22:00</w:t>
      </w:r>
    </w:p>
    <w:p w14:paraId="49FFF77F" w14:textId="77777777" w:rsidR="008C6BB4" w:rsidRPr="008C6BB4" w:rsidRDefault="008C6BB4" w:rsidP="00E86858">
      <w:pPr>
        <w:spacing w:after="120" w:line="276" w:lineRule="auto"/>
        <w:jc w:val="both"/>
        <w:rPr>
          <w:rFonts w:cstheme="minorHAnsi"/>
          <w:bCs/>
          <w:sz w:val="22"/>
          <w:szCs w:val="22"/>
        </w:rPr>
      </w:pPr>
      <w:r w:rsidRPr="008C6BB4">
        <w:rPr>
          <w:rFonts w:cstheme="minorHAnsi"/>
          <w:bCs/>
          <w:sz w:val="22"/>
          <w:szCs w:val="22"/>
        </w:rPr>
        <w:t>Noc: 22.00 – 7.00</w:t>
      </w:r>
    </w:p>
    <w:p w14:paraId="7BC69AF3" w14:textId="77777777" w:rsidR="008C6BB4" w:rsidRPr="008C6BB4" w:rsidRDefault="008C6BB4" w:rsidP="00E86858">
      <w:pPr>
        <w:spacing w:after="120" w:line="276" w:lineRule="auto"/>
        <w:jc w:val="both"/>
        <w:rPr>
          <w:rFonts w:cstheme="minorHAnsi"/>
          <w:bCs/>
          <w:sz w:val="22"/>
          <w:szCs w:val="22"/>
        </w:rPr>
      </w:pPr>
    </w:p>
    <w:p w14:paraId="0D3357FD" w14:textId="77777777" w:rsidR="008C6BB4" w:rsidRPr="008C6BB4" w:rsidRDefault="008C6BB4" w:rsidP="00E86858">
      <w:pPr>
        <w:spacing w:after="120" w:line="276" w:lineRule="auto"/>
        <w:jc w:val="both"/>
        <w:rPr>
          <w:rFonts w:cstheme="minorHAnsi"/>
          <w:bCs/>
          <w:sz w:val="22"/>
          <w:szCs w:val="22"/>
        </w:rPr>
      </w:pPr>
      <w:r w:rsidRPr="008C6BB4">
        <w:rPr>
          <w:rFonts w:cstheme="minorHAnsi"/>
          <w:bCs/>
          <w:sz w:val="22"/>
          <w:szCs w:val="22"/>
        </w:rPr>
        <w:t>Okres jesień– zima</w:t>
      </w:r>
    </w:p>
    <w:p w14:paraId="05C33432" w14:textId="77777777" w:rsidR="008C6BB4" w:rsidRPr="008C6BB4" w:rsidRDefault="008C6BB4" w:rsidP="00E86858">
      <w:pPr>
        <w:spacing w:after="120" w:line="276" w:lineRule="auto"/>
        <w:jc w:val="both"/>
        <w:rPr>
          <w:rFonts w:cstheme="minorHAnsi"/>
          <w:bCs/>
          <w:sz w:val="22"/>
          <w:szCs w:val="22"/>
        </w:rPr>
      </w:pPr>
      <w:r w:rsidRPr="008C6BB4">
        <w:rPr>
          <w:rFonts w:cstheme="minorHAnsi"/>
          <w:bCs/>
          <w:sz w:val="22"/>
          <w:szCs w:val="22"/>
        </w:rPr>
        <w:t>Szczyt dzienny: 8.00 – 16.00</w:t>
      </w:r>
    </w:p>
    <w:p w14:paraId="2CB606E1" w14:textId="77777777" w:rsidR="008C6BB4" w:rsidRPr="008C6BB4" w:rsidRDefault="008C6BB4" w:rsidP="00E86858">
      <w:pPr>
        <w:spacing w:after="120" w:line="276" w:lineRule="auto"/>
        <w:jc w:val="both"/>
        <w:rPr>
          <w:rFonts w:cstheme="minorHAnsi"/>
          <w:bCs/>
          <w:sz w:val="22"/>
          <w:szCs w:val="22"/>
        </w:rPr>
      </w:pPr>
      <w:r w:rsidRPr="008C6BB4">
        <w:rPr>
          <w:rFonts w:cstheme="minorHAnsi"/>
          <w:bCs/>
          <w:sz w:val="22"/>
          <w:szCs w:val="22"/>
        </w:rPr>
        <w:t>Szczyt wieczorny: 16:00 – 22:00</w:t>
      </w:r>
    </w:p>
    <w:p w14:paraId="5E32BFBA" w14:textId="77777777" w:rsidR="008C6BB4" w:rsidRPr="008C6BB4" w:rsidRDefault="008C6BB4" w:rsidP="00E86858">
      <w:pPr>
        <w:spacing w:after="120" w:line="276" w:lineRule="auto"/>
        <w:jc w:val="both"/>
        <w:rPr>
          <w:rFonts w:cstheme="minorHAnsi"/>
          <w:bCs/>
          <w:sz w:val="22"/>
          <w:szCs w:val="22"/>
        </w:rPr>
      </w:pPr>
      <w:r w:rsidRPr="008C6BB4">
        <w:rPr>
          <w:rFonts w:cstheme="minorHAnsi"/>
          <w:bCs/>
          <w:sz w:val="22"/>
          <w:szCs w:val="22"/>
        </w:rPr>
        <w:t>Noc: 22.00 – 8.00</w:t>
      </w:r>
    </w:p>
    <w:p w14:paraId="5BF2222D" w14:textId="77777777" w:rsidR="008C6BB4" w:rsidRPr="008C6BB4" w:rsidRDefault="008C6BB4" w:rsidP="00E86858">
      <w:pPr>
        <w:spacing w:after="120" w:line="276" w:lineRule="auto"/>
        <w:jc w:val="both"/>
        <w:rPr>
          <w:rFonts w:cstheme="minorHAnsi"/>
          <w:bCs/>
          <w:sz w:val="22"/>
          <w:szCs w:val="22"/>
        </w:rPr>
      </w:pPr>
    </w:p>
    <w:p w14:paraId="73160FDB" w14:textId="77777777" w:rsidR="008C6BB4" w:rsidRPr="008C6BB4" w:rsidRDefault="008C6BB4" w:rsidP="00E86858">
      <w:pPr>
        <w:spacing w:after="120" w:line="276" w:lineRule="auto"/>
        <w:jc w:val="both"/>
        <w:rPr>
          <w:rFonts w:cstheme="minorHAnsi"/>
          <w:bCs/>
          <w:sz w:val="22"/>
          <w:szCs w:val="22"/>
        </w:rPr>
      </w:pPr>
      <w:r w:rsidRPr="008C6BB4">
        <w:rPr>
          <w:rFonts w:cstheme="minorHAnsi"/>
          <w:bCs/>
          <w:sz w:val="22"/>
          <w:szCs w:val="22"/>
        </w:rPr>
        <w:t>Okresy obowiązywania różnych stawek sieciowych latem to:</w:t>
      </w:r>
    </w:p>
    <w:p w14:paraId="306B39E6" w14:textId="77777777" w:rsidR="008C6BB4" w:rsidRPr="008C6BB4" w:rsidRDefault="008C6BB4" w:rsidP="00E86858">
      <w:pPr>
        <w:pStyle w:val="Akapitzlist"/>
        <w:numPr>
          <w:ilvl w:val="0"/>
          <w:numId w:val="13"/>
        </w:numPr>
        <w:spacing w:after="120" w:line="276" w:lineRule="auto"/>
        <w:jc w:val="both"/>
        <w:rPr>
          <w:rFonts w:cstheme="minorHAnsi"/>
          <w:bCs/>
          <w:sz w:val="22"/>
          <w:szCs w:val="22"/>
        </w:rPr>
      </w:pPr>
      <w:r w:rsidRPr="008C6BB4">
        <w:rPr>
          <w:rFonts w:cstheme="minorHAnsi"/>
          <w:bCs/>
          <w:sz w:val="22"/>
          <w:szCs w:val="22"/>
        </w:rPr>
        <w:t>Strefa szczytowa dzienna z opłatą mocową 8:00-11:00</w:t>
      </w:r>
    </w:p>
    <w:p w14:paraId="1C98F16B" w14:textId="77777777" w:rsidR="008C6BB4" w:rsidRPr="008C6BB4" w:rsidRDefault="008C6BB4" w:rsidP="00E86858">
      <w:pPr>
        <w:pStyle w:val="Akapitzlist"/>
        <w:numPr>
          <w:ilvl w:val="0"/>
          <w:numId w:val="13"/>
        </w:numPr>
        <w:spacing w:after="120" w:line="276" w:lineRule="auto"/>
        <w:jc w:val="both"/>
        <w:rPr>
          <w:rFonts w:cstheme="minorHAnsi"/>
          <w:bCs/>
          <w:sz w:val="22"/>
          <w:szCs w:val="22"/>
        </w:rPr>
      </w:pPr>
      <w:r w:rsidRPr="008C6BB4">
        <w:rPr>
          <w:rFonts w:cstheme="minorHAnsi"/>
          <w:bCs/>
          <w:sz w:val="22"/>
          <w:szCs w:val="22"/>
        </w:rPr>
        <w:t>Strefa pozaszczytowa dzienna z opłatą mocową 11:00-20:00</w:t>
      </w:r>
    </w:p>
    <w:p w14:paraId="32724693" w14:textId="77777777" w:rsidR="008C6BB4" w:rsidRPr="008C6BB4" w:rsidRDefault="008C6BB4" w:rsidP="00E86858">
      <w:pPr>
        <w:pStyle w:val="Akapitzlist"/>
        <w:numPr>
          <w:ilvl w:val="0"/>
          <w:numId w:val="13"/>
        </w:numPr>
        <w:spacing w:after="120" w:line="276" w:lineRule="auto"/>
        <w:jc w:val="both"/>
        <w:rPr>
          <w:rFonts w:cstheme="minorHAnsi"/>
          <w:bCs/>
          <w:sz w:val="22"/>
          <w:szCs w:val="22"/>
        </w:rPr>
      </w:pPr>
      <w:r w:rsidRPr="008C6BB4">
        <w:rPr>
          <w:rFonts w:cstheme="minorHAnsi"/>
          <w:bCs/>
          <w:sz w:val="22"/>
          <w:szCs w:val="22"/>
        </w:rPr>
        <w:t>Strefa szczytowa wieczorna z opłatą mocową 20:00-21:00</w:t>
      </w:r>
    </w:p>
    <w:p w14:paraId="650A51C9" w14:textId="77777777" w:rsidR="008C6BB4" w:rsidRPr="008C6BB4" w:rsidRDefault="008C6BB4" w:rsidP="00E86858">
      <w:pPr>
        <w:pStyle w:val="Akapitzlist"/>
        <w:numPr>
          <w:ilvl w:val="0"/>
          <w:numId w:val="13"/>
        </w:numPr>
        <w:spacing w:after="120" w:line="276" w:lineRule="auto"/>
        <w:jc w:val="both"/>
        <w:rPr>
          <w:rFonts w:cstheme="minorHAnsi"/>
          <w:bCs/>
          <w:sz w:val="22"/>
          <w:szCs w:val="22"/>
        </w:rPr>
      </w:pPr>
      <w:r w:rsidRPr="008C6BB4">
        <w:rPr>
          <w:rFonts w:cstheme="minorHAnsi"/>
          <w:bCs/>
          <w:sz w:val="22"/>
          <w:szCs w:val="22"/>
        </w:rPr>
        <w:t>Strefa pozaszczytowa nocna bez opłaty mocowej 22:00-7:00</w:t>
      </w:r>
    </w:p>
    <w:p w14:paraId="57F08ACC" w14:textId="77777777" w:rsidR="008C6BB4" w:rsidRPr="008C6BB4" w:rsidRDefault="008C6BB4" w:rsidP="00E86858">
      <w:pPr>
        <w:pStyle w:val="Akapitzlist"/>
        <w:numPr>
          <w:ilvl w:val="0"/>
          <w:numId w:val="13"/>
        </w:numPr>
        <w:spacing w:after="120" w:line="276" w:lineRule="auto"/>
        <w:jc w:val="both"/>
        <w:rPr>
          <w:rFonts w:cstheme="minorHAnsi"/>
          <w:bCs/>
          <w:sz w:val="22"/>
          <w:szCs w:val="22"/>
        </w:rPr>
      </w:pPr>
      <w:r w:rsidRPr="008C6BB4">
        <w:rPr>
          <w:rFonts w:cstheme="minorHAnsi"/>
          <w:bCs/>
          <w:sz w:val="22"/>
          <w:szCs w:val="22"/>
        </w:rPr>
        <w:t>Strefa pozaszczytowa nocna z opłatą mocową 21:00-22:00; 7:00-8:00</w:t>
      </w:r>
    </w:p>
    <w:p w14:paraId="42099AD6" w14:textId="77777777" w:rsidR="008C6BB4" w:rsidRPr="008C6BB4" w:rsidRDefault="008C6BB4" w:rsidP="00E86858">
      <w:pPr>
        <w:spacing w:after="120" w:line="276" w:lineRule="auto"/>
        <w:jc w:val="both"/>
        <w:rPr>
          <w:rFonts w:cstheme="minorHAnsi"/>
          <w:bCs/>
          <w:sz w:val="22"/>
          <w:szCs w:val="22"/>
        </w:rPr>
      </w:pPr>
      <w:r w:rsidRPr="008C6BB4">
        <w:rPr>
          <w:rFonts w:cstheme="minorHAnsi"/>
          <w:bCs/>
          <w:sz w:val="22"/>
          <w:szCs w:val="22"/>
        </w:rPr>
        <w:t>Okresy obowiązywania różnych stawek sieciowych zimą to:</w:t>
      </w:r>
    </w:p>
    <w:p w14:paraId="0585DEB6" w14:textId="77777777" w:rsidR="008C6BB4" w:rsidRPr="008C6BB4" w:rsidRDefault="008C6BB4" w:rsidP="00E86858">
      <w:pPr>
        <w:pStyle w:val="Akapitzlist"/>
        <w:numPr>
          <w:ilvl w:val="0"/>
          <w:numId w:val="14"/>
        </w:numPr>
        <w:spacing w:after="120" w:line="276" w:lineRule="auto"/>
        <w:jc w:val="both"/>
        <w:rPr>
          <w:rFonts w:cstheme="minorHAnsi"/>
          <w:bCs/>
          <w:sz w:val="22"/>
          <w:szCs w:val="22"/>
        </w:rPr>
      </w:pPr>
      <w:r w:rsidRPr="008C6BB4">
        <w:rPr>
          <w:rFonts w:cstheme="minorHAnsi"/>
          <w:bCs/>
          <w:sz w:val="22"/>
          <w:szCs w:val="22"/>
        </w:rPr>
        <w:t>Strefa szczytowa dzienna z opłatą mocową 8:00-11:00</w:t>
      </w:r>
    </w:p>
    <w:p w14:paraId="7BBD8CDC" w14:textId="77777777" w:rsidR="008C6BB4" w:rsidRPr="008C6BB4" w:rsidRDefault="008C6BB4" w:rsidP="00E86858">
      <w:pPr>
        <w:pStyle w:val="Akapitzlist"/>
        <w:numPr>
          <w:ilvl w:val="0"/>
          <w:numId w:val="14"/>
        </w:numPr>
        <w:spacing w:after="120" w:line="276" w:lineRule="auto"/>
        <w:jc w:val="both"/>
        <w:rPr>
          <w:rFonts w:cstheme="minorHAnsi"/>
          <w:bCs/>
          <w:sz w:val="22"/>
          <w:szCs w:val="22"/>
        </w:rPr>
      </w:pPr>
      <w:r w:rsidRPr="008C6BB4">
        <w:rPr>
          <w:rFonts w:cstheme="minorHAnsi"/>
          <w:bCs/>
          <w:sz w:val="22"/>
          <w:szCs w:val="22"/>
        </w:rPr>
        <w:t>Strefa pozaszczytowa dzienna z opłatą mocową 11:00-17:00</w:t>
      </w:r>
    </w:p>
    <w:p w14:paraId="31D1BC39" w14:textId="77777777" w:rsidR="008C6BB4" w:rsidRPr="008C6BB4" w:rsidRDefault="008C6BB4" w:rsidP="00E86858">
      <w:pPr>
        <w:pStyle w:val="Akapitzlist"/>
        <w:numPr>
          <w:ilvl w:val="0"/>
          <w:numId w:val="14"/>
        </w:numPr>
        <w:spacing w:after="120" w:line="276" w:lineRule="auto"/>
        <w:jc w:val="both"/>
        <w:rPr>
          <w:rFonts w:cstheme="minorHAnsi"/>
          <w:bCs/>
          <w:sz w:val="22"/>
          <w:szCs w:val="22"/>
        </w:rPr>
      </w:pPr>
      <w:r w:rsidRPr="008C6BB4">
        <w:rPr>
          <w:rFonts w:cstheme="minorHAnsi"/>
          <w:bCs/>
          <w:sz w:val="22"/>
          <w:szCs w:val="22"/>
        </w:rPr>
        <w:t>Strefa szczytowa wieczorna z opłatą mocową 17:00-21:00</w:t>
      </w:r>
    </w:p>
    <w:p w14:paraId="562EAA8D" w14:textId="77777777" w:rsidR="008C6BB4" w:rsidRPr="008C6BB4" w:rsidRDefault="008C6BB4" w:rsidP="00E86858">
      <w:pPr>
        <w:pStyle w:val="Akapitzlist"/>
        <w:numPr>
          <w:ilvl w:val="0"/>
          <w:numId w:val="14"/>
        </w:numPr>
        <w:spacing w:after="120" w:line="276" w:lineRule="auto"/>
        <w:jc w:val="both"/>
        <w:rPr>
          <w:rFonts w:cstheme="minorHAnsi"/>
          <w:bCs/>
          <w:sz w:val="22"/>
          <w:szCs w:val="22"/>
        </w:rPr>
      </w:pPr>
      <w:r w:rsidRPr="008C6BB4">
        <w:rPr>
          <w:rFonts w:cstheme="minorHAnsi"/>
          <w:bCs/>
          <w:sz w:val="22"/>
          <w:szCs w:val="22"/>
        </w:rPr>
        <w:t>Strefa pozaszczytowa nocna bez opłaty mocowej 22:00-7:00</w:t>
      </w:r>
    </w:p>
    <w:p w14:paraId="5751C6E0" w14:textId="77777777" w:rsidR="008C6BB4" w:rsidRPr="008C6BB4" w:rsidRDefault="008C6BB4" w:rsidP="00E86858">
      <w:pPr>
        <w:pStyle w:val="Akapitzlist"/>
        <w:numPr>
          <w:ilvl w:val="0"/>
          <w:numId w:val="14"/>
        </w:numPr>
        <w:spacing w:after="120" w:line="276" w:lineRule="auto"/>
        <w:jc w:val="both"/>
        <w:rPr>
          <w:rFonts w:cstheme="minorHAnsi"/>
          <w:bCs/>
          <w:sz w:val="22"/>
          <w:szCs w:val="22"/>
        </w:rPr>
      </w:pPr>
      <w:r w:rsidRPr="008C6BB4">
        <w:rPr>
          <w:rFonts w:cstheme="minorHAnsi"/>
          <w:bCs/>
          <w:sz w:val="22"/>
          <w:szCs w:val="22"/>
        </w:rPr>
        <w:t>Strefa pozaszczytowa nocna z opłatą mocową 21:00-22:00; 7:00-8:00</w:t>
      </w:r>
    </w:p>
    <w:p w14:paraId="3C69FCD8" w14:textId="3C89567C" w:rsidR="008C6BB4" w:rsidRDefault="008C6BB4" w:rsidP="00E86858">
      <w:pPr>
        <w:spacing w:after="120" w:line="276" w:lineRule="auto"/>
        <w:jc w:val="both"/>
        <w:rPr>
          <w:rFonts w:cstheme="minorHAnsi"/>
          <w:bCs/>
          <w:sz w:val="22"/>
          <w:szCs w:val="22"/>
        </w:rPr>
      </w:pPr>
      <w:r w:rsidRPr="008C6BB4">
        <w:rPr>
          <w:rFonts w:cstheme="minorHAnsi"/>
          <w:bCs/>
          <w:sz w:val="22"/>
          <w:szCs w:val="22"/>
        </w:rPr>
        <w:lastRenderedPageBreak/>
        <w:t>Dla celów obliczeń wydatków na zaopatrzenie w energię oraz optymalizacji tych wydatków trzeba brać pod uwagę kombinację wszystkich tych okresów.</w:t>
      </w:r>
    </w:p>
    <w:p w14:paraId="7BC7B0DB" w14:textId="77777777" w:rsidR="006A6B7B" w:rsidRPr="008C6BB4" w:rsidRDefault="006A6B7B" w:rsidP="00E86858">
      <w:pPr>
        <w:spacing w:after="120" w:line="276" w:lineRule="auto"/>
        <w:jc w:val="both"/>
        <w:rPr>
          <w:rFonts w:cstheme="minorHAnsi"/>
          <w:bCs/>
          <w:sz w:val="22"/>
          <w:szCs w:val="22"/>
        </w:rPr>
      </w:pPr>
    </w:p>
    <w:p w14:paraId="1CB04317" w14:textId="60717048" w:rsidR="008C6BB4" w:rsidRPr="006A6B7B" w:rsidRDefault="008C6BB4" w:rsidP="00E86858">
      <w:pPr>
        <w:pStyle w:val="Akapitzlist"/>
        <w:numPr>
          <w:ilvl w:val="0"/>
          <w:numId w:val="15"/>
        </w:numPr>
        <w:spacing w:after="120" w:line="276" w:lineRule="auto"/>
        <w:jc w:val="both"/>
        <w:rPr>
          <w:rFonts w:asciiTheme="majorHAnsi" w:hAnsiTheme="majorHAnsi" w:cstheme="majorHAnsi"/>
          <w:b/>
          <w:szCs w:val="22"/>
        </w:rPr>
      </w:pPr>
      <w:r w:rsidRPr="006A6B7B">
        <w:rPr>
          <w:rFonts w:asciiTheme="majorHAnsi" w:hAnsiTheme="majorHAnsi" w:cstheme="majorHAnsi"/>
          <w:b/>
          <w:szCs w:val="22"/>
        </w:rPr>
        <w:t xml:space="preserve">Przykład optymalizacji kosztów energii dla nowoczesnej oczyszczalni ścieków </w:t>
      </w:r>
    </w:p>
    <w:p w14:paraId="310A781D" w14:textId="77777777" w:rsidR="008C6BB4" w:rsidRPr="008C6BB4" w:rsidRDefault="008C6BB4" w:rsidP="00E86858">
      <w:pPr>
        <w:autoSpaceDE w:val="0"/>
        <w:autoSpaceDN w:val="0"/>
        <w:adjustRightInd w:val="0"/>
        <w:spacing w:line="276" w:lineRule="auto"/>
        <w:jc w:val="both"/>
        <w:rPr>
          <w:rFonts w:cstheme="minorHAnsi"/>
          <w:bCs/>
          <w:sz w:val="22"/>
          <w:szCs w:val="22"/>
        </w:rPr>
      </w:pPr>
      <w:r w:rsidRPr="008C6BB4">
        <w:rPr>
          <w:rFonts w:cstheme="minorHAnsi"/>
          <w:bCs/>
          <w:sz w:val="22"/>
          <w:szCs w:val="22"/>
        </w:rPr>
        <w:t xml:space="preserve">Na podstawie badań przeprowadzonych przez Uniwersytet Rolniczy w Krakowie (K. Nęcka </w:t>
      </w:r>
      <w:r w:rsidRPr="008C6BB4">
        <w:rPr>
          <w:rFonts w:cstheme="minorHAnsi"/>
          <w:bCs/>
          <w:i/>
          <w:iCs/>
          <w:sz w:val="22"/>
          <w:szCs w:val="22"/>
        </w:rPr>
        <w:t xml:space="preserve">„Analiza efektywności zmiany grupy taryfowej na przykładzie oczyszczalni ścieków” </w:t>
      </w:r>
      <w:r w:rsidRPr="008C6BB4">
        <w:rPr>
          <w:rFonts w:cstheme="minorHAnsi"/>
          <w:bCs/>
          <w:sz w:val="22"/>
          <w:szCs w:val="22"/>
        </w:rPr>
        <w:t xml:space="preserve">Polskie Towarzystwo Inżynierii Rolniczej ISSN 1429-7264 2012: Z. 2(136) T. 1 S. 257-266) można założyć, że całkowita moc odbiorników elektrycznych zainstalowanych w niewielkiej oczyszczalni ścieków wynosi ok. 120kW. Rzeczywiste roczne zużycie energii elektrycznej przez wszystkie odbiorniki pracujące na terenie takiej oczyszczalni wynosi 150 MWh. </w:t>
      </w:r>
    </w:p>
    <w:p w14:paraId="79AEB132" w14:textId="77777777" w:rsidR="008C6BB4" w:rsidRPr="008C6BB4" w:rsidRDefault="008C6BB4" w:rsidP="00E86858">
      <w:pPr>
        <w:autoSpaceDE w:val="0"/>
        <w:autoSpaceDN w:val="0"/>
        <w:adjustRightInd w:val="0"/>
        <w:spacing w:line="276" w:lineRule="auto"/>
        <w:jc w:val="both"/>
        <w:rPr>
          <w:rFonts w:cstheme="minorHAnsi"/>
          <w:bCs/>
          <w:sz w:val="22"/>
          <w:szCs w:val="22"/>
        </w:rPr>
      </w:pPr>
      <w:r w:rsidRPr="008C6BB4">
        <w:rPr>
          <w:rFonts w:cstheme="minorHAnsi"/>
          <w:bCs/>
          <w:sz w:val="22"/>
          <w:szCs w:val="22"/>
        </w:rPr>
        <w:t xml:space="preserve">Z obliczeń K. Nęcka wynika, że wartości chwilowe poboru mocy czynnej utrzymują się na średnim poziomie 44 kW chociaż ich pojedyncze wartości osiągały nawet poziom powyżej 60 kW. Stosując mechanizmy kogeneracji, magazynowania energii i produkcji energii przez fotowoltaikę można założyć, że nowoczesna oczyszczalnia ścieków nie przekroczy umownej mocy czynnej wynoszącej 40kW dla taryfy C12. </w:t>
      </w:r>
    </w:p>
    <w:p w14:paraId="3DD0C200" w14:textId="77777777" w:rsidR="008C6BB4" w:rsidRPr="008C6BB4" w:rsidRDefault="008C6BB4" w:rsidP="00E86858">
      <w:pPr>
        <w:autoSpaceDE w:val="0"/>
        <w:autoSpaceDN w:val="0"/>
        <w:adjustRightInd w:val="0"/>
        <w:spacing w:line="276" w:lineRule="auto"/>
        <w:jc w:val="both"/>
        <w:rPr>
          <w:rFonts w:cstheme="minorHAnsi"/>
          <w:bCs/>
          <w:sz w:val="22"/>
          <w:szCs w:val="22"/>
        </w:rPr>
      </w:pPr>
      <w:r w:rsidRPr="008C6BB4">
        <w:rPr>
          <w:rFonts w:cstheme="minorHAnsi"/>
          <w:bCs/>
          <w:sz w:val="22"/>
          <w:szCs w:val="22"/>
        </w:rPr>
        <w:t>Ekonomicznie uzasadniony jest również wybór taryfy C12a, gdyż na podstawie przeprowadzonych przez K. Nęckę badań, w strefie szczytowej zużywane jest zaledwie 25% energii elektrycznej, co pozwala na znaczące oszczędności poza godzinami szczytowymi. Jest to szczególnie istotne ze względu na wprowadzenie od 2021 roku opłaty mocowej wynoszącej 0,076 zł za każdy kWh zużytej energii elektrycznej.</w:t>
      </w:r>
    </w:p>
    <w:p w14:paraId="0CAF5724" w14:textId="77777777" w:rsidR="008C6BB4" w:rsidRPr="008C6BB4" w:rsidRDefault="008C6BB4" w:rsidP="00E86858">
      <w:pPr>
        <w:autoSpaceDE w:val="0"/>
        <w:autoSpaceDN w:val="0"/>
        <w:adjustRightInd w:val="0"/>
        <w:spacing w:line="276" w:lineRule="auto"/>
        <w:jc w:val="both"/>
        <w:rPr>
          <w:rFonts w:cstheme="minorHAnsi"/>
          <w:bCs/>
          <w:sz w:val="22"/>
          <w:szCs w:val="22"/>
        </w:rPr>
      </w:pPr>
    </w:p>
    <w:p w14:paraId="3DAEAB16" w14:textId="77777777" w:rsidR="008C6BB4" w:rsidRPr="008C6BB4" w:rsidRDefault="008C6BB4" w:rsidP="00E86858">
      <w:pPr>
        <w:autoSpaceDE w:val="0"/>
        <w:autoSpaceDN w:val="0"/>
        <w:adjustRightInd w:val="0"/>
        <w:spacing w:line="276" w:lineRule="auto"/>
        <w:jc w:val="both"/>
        <w:rPr>
          <w:rFonts w:cstheme="minorHAnsi"/>
          <w:bCs/>
          <w:sz w:val="22"/>
          <w:szCs w:val="22"/>
        </w:rPr>
      </w:pPr>
      <w:r w:rsidRPr="008C6BB4">
        <w:rPr>
          <w:rFonts w:cstheme="minorHAnsi"/>
          <w:bCs/>
          <w:noProof/>
          <w:sz w:val="22"/>
          <w:szCs w:val="22"/>
          <w:lang w:eastAsia="pl-PL"/>
        </w:rPr>
        <w:drawing>
          <wp:inline distT="0" distB="0" distL="0" distR="0" wp14:anchorId="6754EF09" wp14:editId="40631FA9">
            <wp:extent cx="5760720" cy="28848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2884805"/>
                    </a:xfrm>
                    <a:prstGeom prst="rect">
                      <a:avLst/>
                    </a:prstGeom>
                  </pic:spPr>
                </pic:pic>
              </a:graphicData>
            </a:graphic>
          </wp:inline>
        </w:drawing>
      </w:r>
    </w:p>
    <w:p w14:paraId="70E64EDE" w14:textId="77777777" w:rsidR="008C6BB4" w:rsidRPr="008C6BB4" w:rsidRDefault="008C6BB4" w:rsidP="00E86858">
      <w:pPr>
        <w:autoSpaceDE w:val="0"/>
        <w:autoSpaceDN w:val="0"/>
        <w:adjustRightInd w:val="0"/>
        <w:spacing w:line="276" w:lineRule="auto"/>
        <w:jc w:val="both"/>
        <w:rPr>
          <w:rFonts w:cstheme="minorHAnsi"/>
          <w:bCs/>
          <w:sz w:val="22"/>
          <w:szCs w:val="22"/>
        </w:rPr>
      </w:pPr>
      <w:r w:rsidRPr="008C6BB4">
        <w:rPr>
          <w:rFonts w:cstheme="minorHAnsi"/>
          <w:bCs/>
          <w:sz w:val="22"/>
          <w:szCs w:val="22"/>
        </w:rPr>
        <w:t xml:space="preserve">Rys. 1 Typowy grafik obciążeń mocą czynną (Zakład Usług Komunalnych Sanock) </w:t>
      </w:r>
    </w:p>
    <w:p w14:paraId="38384676" w14:textId="09B67210" w:rsidR="008C6BB4" w:rsidRDefault="008C6BB4" w:rsidP="00E86858">
      <w:pPr>
        <w:autoSpaceDE w:val="0"/>
        <w:autoSpaceDN w:val="0"/>
        <w:adjustRightInd w:val="0"/>
        <w:spacing w:line="276" w:lineRule="auto"/>
        <w:jc w:val="both"/>
        <w:rPr>
          <w:rFonts w:cstheme="minorHAnsi"/>
          <w:bCs/>
          <w:sz w:val="22"/>
          <w:szCs w:val="22"/>
        </w:rPr>
      </w:pPr>
      <w:r w:rsidRPr="008C6BB4">
        <w:rPr>
          <w:rFonts w:cstheme="minorHAnsi"/>
          <w:bCs/>
          <w:sz w:val="22"/>
          <w:szCs w:val="22"/>
        </w:rPr>
        <w:t xml:space="preserve">Źródło: K. Nęcka </w:t>
      </w:r>
      <w:r w:rsidRPr="008C6BB4">
        <w:rPr>
          <w:rFonts w:cstheme="minorHAnsi"/>
          <w:bCs/>
          <w:i/>
          <w:iCs/>
          <w:sz w:val="22"/>
          <w:szCs w:val="22"/>
        </w:rPr>
        <w:t>„Analiza efektywności zmiany grupy taryfowej na p</w:t>
      </w:r>
      <w:r w:rsidR="00D5068B">
        <w:rPr>
          <w:rFonts w:cstheme="minorHAnsi"/>
          <w:bCs/>
          <w:i/>
          <w:iCs/>
          <w:sz w:val="22"/>
          <w:szCs w:val="22"/>
        </w:rPr>
        <w:t>rzykładzie oczyszczalni ścieków”.</w:t>
      </w:r>
    </w:p>
    <w:p w14:paraId="0AB03C8B" w14:textId="356BB5D0" w:rsidR="006A6B7B" w:rsidRPr="008C6BB4" w:rsidRDefault="006A6B7B" w:rsidP="00E86858">
      <w:pPr>
        <w:spacing w:after="120" w:line="276" w:lineRule="auto"/>
        <w:jc w:val="both"/>
        <w:rPr>
          <w:rFonts w:cstheme="minorHAnsi"/>
          <w:bCs/>
          <w:sz w:val="22"/>
          <w:szCs w:val="22"/>
        </w:rPr>
      </w:pPr>
    </w:p>
    <w:p w14:paraId="21F5DC02" w14:textId="13F98710" w:rsidR="004945EF" w:rsidRPr="008C6BB4" w:rsidRDefault="004945EF" w:rsidP="00E86858">
      <w:pPr>
        <w:spacing w:after="160" w:line="276" w:lineRule="auto"/>
        <w:jc w:val="both"/>
        <w:rPr>
          <w:rFonts w:eastAsia="Times New Roman" w:cstheme="minorHAnsi"/>
          <w:sz w:val="22"/>
          <w:szCs w:val="22"/>
          <w:lang w:eastAsia="pl-PL"/>
        </w:rPr>
      </w:pPr>
    </w:p>
    <w:sectPr w:rsidR="004945EF" w:rsidRPr="008C6BB4" w:rsidSect="00816F0E">
      <w:headerReference w:type="even" r:id="rId9"/>
      <w:headerReference w:type="default" r:id="rId10"/>
      <w:footerReference w:type="even" r:id="rId11"/>
      <w:footerReference w:type="default" r:id="rId12"/>
      <w:headerReference w:type="first" r:id="rId13"/>
      <w:footerReference w:type="first" r:id="rId14"/>
      <w:pgSz w:w="11900" w:h="16840" w:code="9"/>
      <w:pgMar w:top="1440" w:right="1440" w:bottom="1440" w:left="1440" w:header="720" w:footer="567"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14D659C4" w16cex:dateUtc="2020-11-12T10:27:00Z"/>
  <w16cex:commentExtensible w16cex:durableId="7A3DBA2C" w16cex:dateUtc="2020-11-16T22:27:00Z"/>
  <w16cex:commentExtensible w16cex:durableId="69B7C255" w16cex:dateUtc="2020-11-12T10:27:00Z"/>
  <w16cex:commentExtensible w16cex:durableId="19D96FD3" w16cex:dateUtc="2020-11-16T22:27:00Z"/>
  <w16cex:commentExtensible w16cex:durableId="0893DDA3" w16cex:dateUtc="2020-10-23T08:58:00Z"/>
  <w16cex:commentExtensible w16cex:durableId="08A8F48F" w16cex:dateUtc="2020-11-08T18:41:00Z"/>
  <w16cex:commentExtensible w16cex:durableId="12B5458F" w16cex:dateUtc="2020-11-12T10:28:00Z"/>
  <w16cex:commentExtensible w16cex:durableId="2570DFF8" w16cex:dateUtc="2020-11-16T22:42:00Z"/>
  <w16cex:commentExtensible w16cex:durableId="236E81C7" w16cex:dateUtc="2020-11-29T19: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784D6A" w16cid:durableId="233BE945"/>
  <w16cid:commentId w16cid:paraId="48F7714B" w16cid:durableId="7C35B8A0"/>
  <w16cid:commentId w16cid:paraId="255490FD" w16cid:durableId="053F5AC8"/>
  <w16cid:commentId w16cid:paraId="2A27E2FE" w16cid:durableId="14D659C4"/>
  <w16cid:commentId w16cid:paraId="4613C2BB" w16cid:durableId="7A3DBA2C"/>
  <w16cid:commentId w16cid:paraId="21C8D2BE" w16cid:durableId="236E81B1"/>
  <w16cid:commentId w16cid:paraId="0D0BB685" w16cid:durableId="69B7C255"/>
  <w16cid:commentId w16cid:paraId="25CE734F" w16cid:durableId="19D96FD3"/>
  <w16cid:commentId w16cid:paraId="069CC614" w16cid:durableId="236E81B4"/>
  <w16cid:commentId w16cid:paraId="05C90099" w16cid:durableId="0893DDA3"/>
  <w16cid:commentId w16cid:paraId="00909033" w16cid:durableId="29E9FBB2"/>
  <w16cid:commentId w16cid:paraId="6E6C0B6E" w16cid:durableId="08A8F48F"/>
  <w16cid:commentId w16cid:paraId="118D0E95" w16cid:durableId="0E670871"/>
  <w16cid:commentId w16cid:paraId="54CB86FE" w16cid:durableId="12B5458F"/>
  <w16cid:commentId w16cid:paraId="0A934D1F" w16cid:durableId="2570DFF8"/>
  <w16cid:commentId w16cid:paraId="43745E47" w16cid:durableId="236E81BB"/>
  <w16cid:commentId w16cid:paraId="50AE1386" w16cid:durableId="6B1B4A61"/>
  <w16cid:commentId w16cid:paraId="2F2347CD" w16cid:durableId="236E81BD"/>
  <w16cid:commentId w16cid:paraId="1E76E8BD" w16cid:durableId="233BEA12"/>
  <w16cid:commentId w16cid:paraId="333241B0" w16cid:durableId="0AC80395"/>
  <w16cid:commentId w16cid:paraId="6D057809" w16cid:durableId="63F10BDF"/>
  <w16cid:commentId w16cid:paraId="6258FB18" w16cid:durableId="233BEA3E"/>
  <w16cid:commentId w16cid:paraId="3557D561" w16cid:durableId="4A94AE87"/>
  <w16cid:commentId w16cid:paraId="1B291F6F" w16cid:durableId="2B15FA53"/>
  <w16cid:commentId w16cid:paraId="40E5107E" w16cid:durableId="233BEA5F"/>
  <w16cid:commentId w16cid:paraId="07494971" w16cid:durableId="1E736EC2"/>
  <w16cid:commentId w16cid:paraId="3C740690" w16cid:durableId="236E81C6"/>
  <w16cid:commentId w16cid:paraId="407B66B8" w16cid:durableId="236E81C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222CDC" w14:textId="77777777" w:rsidR="00DF4103" w:rsidRDefault="00DF4103" w:rsidP="004F7003">
      <w:r>
        <w:separator/>
      </w:r>
    </w:p>
  </w:endnote>
  <w:endnote w:type="continuationSeparator" w:id="0">
    <w:p w14:paraId="2F5587D7" w14:textId="77777777" w:rsidR="00DF4103" w:rsidRDefault="00DF4103" w:rsidP="004F7003">
      <w:r>
        <w:continuationSeparator/>
      </w:r>
    </w:p>
  </w:endnote>
  <w:endnote w:type="continuationNotice" w:id="1">
    <w:p w14:paraId="3044BFFB" w14:textId="77777777" w:rsidR="00DF4103" w:rsidRDefault="00DF41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29C3D" w14:textId="77777777" w:rsidR="00816F0E" w:rsidRDefault="00816F0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9D82B" w14:textId="61E3844C" w:rsidR="007B5D44" w:rsidRPr="00B64DBA" w:rsidRDefault="007B5D44" w:rsidP="00FC4D6D">
    <w:pPr>
      <w:pStyle w:val="Stopka"/>
      <w:jc w:val="center"/>
      <w:rPr>
        <w:rFonts w:ascii="Calibri Light" w:hAnsi="Calibri Light" w:cs="Calibri Light"/>
        <w:b/>
        <w:bCs/>
        <w:sz w:val="20"/>
        <w:szCs w:val="20"/>
      </w:rPr>
    </w:pPr>
    <w:r w:rsidRPr="00B64DBA">
      <w:rPr>
        <w:rFonts w:ascii="Calibri Light" w:hAnsi="Calibri Light" w:cs="Calibri Light"/>
        <w:sz w:val="20"/>
        <w:szCs w:val="20"/>
      </w:rPr>
      <w:t xml:space="preserve">Strona </w:t>
    </w:r>
    <w:r w:rsidRPr="00B64DBA">
      <w:rPr>
        <w:rFonts w:ascii="Calibri Light" w:hAnsi="Calibri Light" w:cs="Calibri Light"/>
        <w:b/>
        <w:bCs/>
        <w:sz w:val="20"/>
        <w:szCs w:val="20"/>
      </w:rPr>
      <w:fldChar w:fldCharType="begin"/>
    </w:r>
    <w:r w:rsidRPr="00B64DBA">
      <w:rPr>
        <w:rFonts w:ascii="Calibri Light" w:hAnsi="Calibri Light" w:cs="Calibri Light"/>
        <w:b/>
        <w:bCs/>
        <w:sz w:val="20"/>
        <w:szCs w:val="20"/>
      </w:rPr>
      <w:instrText>PAGE</w:instrText>
    </w:r>
    <w:r w:rsidRPr="00B64DBA">
      <w:rPr>
        <w:rFonts w:ascii="Calibri Light" w:hAnsi="Calibri Light" w:cs="Calibri Light"/>
        <w:b/>
        <w:bCs/>
        <w:sz w:val="20"/>
        <w:szCs w:val="20"/>
      </w:rPr>
      <w:fldChar w:fldCharType="separate"/>
    </w:r>
    <w:r w:rsidR="00B163A2">
      <w:rPr>
        <w:rFonts w:ascii="Calibri Light" w:hAnsi="Calibri Light" w:cs="Calibri Light"/>
        <w:b/>
        <w:bCs/>
        <w:noProof/>
        <w:sz w:val="20"/>
        <w:szCs w:val="20"/>
      </w:rPr>
      <w:t>2</w:t>
    </w:r>
    <w:r w:rsidRPr="00B64DBA">
      <w:rPr>
        <w:rFonts w:ascii="Calibri Light" w:hAnsi="Calibri Light" w:cs="Calibri Light"/>
        <w:b/>
        <w:bCs/>
        <w:sz w:val="20"/>
        <w:szCs w:val="20"/>
      </w:rPr>
      <w:fldChar w:fldCharType="end"/>
    </w:r>
    <w:r w:rsidRPr="00B64DBA">
      <w:rPr>
        <w:rFonts w:ascii="Calibri Light" w:hAnsi="Calibri Light" w:cs="Calibri Light"/>
        <w:sz w:val="20"/>
        <w:szCs w:val="20"/>
      </w:rPr>
      <w:t xml:space="preserve"> z </w:t>
    </w:r>
    <w:r w:rsidRPr="00B64DBA">
      <w:rPr>
        <w:rFonts w:ascii="Calibri Light" w:hAnsi="Calibri Light" w:cs="Calibri Light"/>
        <w:b/>
        <w:bCs/>
        <w:sz w:val="20"/>
        <w:szCs w:val="20"/>
      </w:rPr>
      <w:fldChar w:fldCharType="begin"/>
    </w:r>
    <w:r w:rsidRPr="00B64DBA">
      <w:rPr>
        <w:rFonts w:ascii="Calibri Light" w:hAnsi="Calibri Light" w:cs="Calibri Light"/>
        <w:b/>
        <w:bCs/>
        <w:sz w:val="20"/>
        <w:szCs w:val="20"/>
      </w:rPr>
      <w:instrText>NUMPAGES</w:instrText>
    </w:r>
    <w:r w:rsidRPr="00B64DBA">
      <w:rPr>
        <w:rFonts w:ascii="Calibri Light" w:hAnsi="Calibri Light" w:cs="Calibri Light"/>
        <w:b/>
        <w:bCs/>
        <w:sz w:val="20"/>
        <w:szCs w:val="20"/>
      </w:rPr>
      <w:fldChar w:fldCharType="separate"/>
    </w:r>
    <w:r w:rsidR="00B163A2">
      <w:rPr>
        <w:rFonts w:ascii="Calibri Light" w:hAnsi="Calibri Light" w:cs="Calibri Light"/>
        <w:b/>
        <w:bCs/>
        <w:noProof/>
        <w:sz w:val="20"/>
        <w:szCs w:val="20"/>
      </w:rPr>
      <w:t>5</w:t>
    </w:r>
    <w:r w:rsidRPr="00B64DBA">
      <w:rPr>
        <w:rFonts w:ascii="Calibri Light" w:hAnsi="Calibri Light" w:cs="Calibri Light"/>
        <w:b/>
        <w:bCs/>
        <w:sz w:val="20"/>
        <w:szCs w:val="20"/>
      </w:rPr>
      <w:fldChar w:fldCharType="end"/>
    </w:r>
  </w:p>
  <w:p w14:paraId="7AF3DE07" w14:textId="77777777" w:rsidR="007B5D44" w:rsidRDefault="007B5D44"/>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992F3" w14:textId="77777777" w:rsidR="00816F0E" w:rsidRDefault="00816F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4E50D" w14:textId="77777777" w:rsidR="00DF4103" w:rsidRDefault="00DF4103" w:rsidP="004F7003">
      <w:r>
        <w:separator/>
      </w:r>
    </w:p>
  </w:footnote>
  <w:footnote w:type="continuationSeparator" w:id="0">
    <w:p w14:paraId="16F52FF3" w14:textId="77777777" w:rsidR="00DF4103" w:rsidRDefault="00DF4103" w:rsidP="004F7003">
      <w:r>
        <w:continuationSeparator/>
      </w:r>
    </w:p>
  </w:footnote>
  <w:footnote w:type="continuationNotice" w:id="1">
    <w:p w14:paraId="62B4E013" w14:textId="77777777" w:rsidR="00DF4103" w:rsidRDefault="00DF410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5BFAC" w14:textId="77777777" w:rsidR="00816F0E" w:rsidRDefault="00816F0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CAA9C" w14:textId="77777777" w:rsidR="007B5D44" w:rsidRPr="000F0664" w:rsidRDefault="007B5D44" w:rsidP="0028792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816F0E" w:rsidRPr="00E00E64" w14:paraId="58D31D27" w14:textId="77777777" w:rsidTr="0069214D">
      <w:trPr>
        <w:trHeight w:val="568"/>
      </w:trPr>
      <w:tc>
        <w:tcPr>
          <w:tcW w:w="9072" w:type="dxa"/>
        </w:tcPr>
        <w:tbl>
          <w:tblPr>
            <w:tblStyle w:val="Tabela-Siatka"/>
            <w:tblW w:w="0" w:type="auto"/>
            <w:tblLook w:val="04A0" w:firstRow="1" w:lastRow="0" w:firstColumn="1" w:lastColumn="0" w:noHBand="0" w:noVBand="1"/>
          </w:tblPr>
          <w:tblGrid>
            <w:gridCol w:w="2557"/>
            <w:gridCol w:w="2630"/>
            <w:gridCol w:w="3447"/>
          </w:tblGrid>
          <w:tr w:rsidR="00816F0E" w:rsidRPr="000770A6" w14:paraId="678DD3D1" w14:textId="77777777" w:rsidTr="0069214D">
            <w:tc>
              <w:tcPr>
                <w:tcW w:w="2557" w:type="dxa"/>
                <w:tcBorders>
                  <w:top w:val="nil"/>
                  <w:left w:val="nil"/>
                  <w:bottom w:val="nil"/>
                  <w:right w:val="nil"/>
                </w:tcBorders>
              </w:tcPr>
              <w:p w14:paraId="7B4F8549" w14:textId="77777777" w:rsidR="00816F0E" w:rsidRDefault="00816F0E" w:rsidP="00816F0E">
                <w:pPr>
                  <w:spacing w:before="26"/>
                  <w:ind w:left="20" w:right="-134"/>
                  <w:rPr>
                    <w:sz w:val="22"/>
                    <w:szCs w:val="22"/>
                  </w:rPr>
                </w:pPr>
                <w:bookmarkStart w:id="11" w:name="_Hlk521433261"/>
              </w:p>
            </w:tc>
            <w:tc>
              <w:tcPr>
                <w:tcW w:w="2630" w:type="dxa"/>
                <w:tcBorders>
                  <w:top w:val="nil"/>
                  <w:left w:val="nil"/>
                  <w:bottom w:val="nil"/>
                  <w:right w:val="nil"/>
                </w:tcBorders>
              </w:tcPr>
              <w:p w14:paraId="34B94CD0" w14:textId="77777777" w:rsidR="00816F0E" w:rsidRDefault="00816F0E" w:rsidP="00816F0E">
                <w:pPr>
                  <w:jc w:val="center"/>
                </w:pPr>
              </w:p>
            </w:tc>
            <w:tc>
              <w:tcPr>
                <w:tcW w:w="3447" w:type="dxa"/>
                <w:tcBorders>
                  <w:top w:val="nil"/>
                  <w:left w:val="nil"/>
                  <w:bottom w:val="nil"/>
                  <w:right w:val="nil"/>
                </w:tcBorders>
              </w:tcPr>
              <w:p w14:paraId="43C494D0" w14:textId="77777777" w:rsidR="00816F0E" w:rsidRDefault="00816F0E" w:rsidP="00816F0E">
                <w:pPr>
                  <w:jc w:val="center"/>
                </w:pPr>
              </w:p>
            </w:tc>
          </w:tr>
        </w:tbl>
        <w:p w14:paraId="4703D41D" w14:textId="77777777" w:rsidR="00816F0E" w:rsidRDefault="00816F0E" w:rsidP="00816F0E">
          <w:pPr>
            <w:pStyle w:val="Nagwek"/>
            <w:jc w:val="center"/>
            <w:rPr>
              <w:i/>
              <w:sz w:val="15"/>
              <w:szCs w:val="15"/>
            </w:rPr>
          </w:pPr>
          <w:r>
            <w:rPr>
              <w:noProof/>
            </w:rPr>
            <w:drawing>
              <wp:inline distT="0" distB="0" distL="0" distR="0" wp14:anchorId="3612413A" wp14:editId="755D22A9">
                <wp:extent cx="5490208" cy="327456"/>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78ED388B" w14:textId="77777777" w:rsidR="00816F0E" w:rsidRDefault="00816F0E" w:rsidP="00816F0E">
          <w:pPr>
            <w:pStyle w:val="Nagwek"/>
            <w:jc w:val="center"/>
            <w:rPr>
              <w:i/>
              <w:sz w:val="15"/>
              <w:szCs w:val="15"/>
            </w:rPr>
          </w:pPr>
        </w:p>
        <w:p w14:paraId="3F9F2ECC" w14:textId="77777777" w:rsidR="00816F0E" w:rsidRPr="00B76E98" w:rsidRDefault="00816F0E" w:rsidP="00816F0E">
          <w:pPr>
            <w:pStyle w:val="Nagwek"/>
            <w:jc w:val="both"/>
            <w:rPr>
              <w:b/>
              <w:i/>
              <w:color w:val="7F7F7F"/>
              <w:sz w:val="15"/>
              <w:szCs w:val="15"/>
            </w:rPr>
          </w:pPr>
          <w:r w:rsidRPr="006B3C31">
            <w:rPr>
              <w:i/>
              <w:sz w:val="15"/>
              <w:szCs w:val="15"/>
            </w:rPr>
            <w:t>Niniejsze Przedsięwzięcie stanowi część Projektu pozakonkursowego pn. Podniesienie poziomu innowacyjności gospodarki poprzez realizację przedsięwzięć badawczych w trybie innowacyjnych zamówień publicznych w celu wsparcia realizacji strategii Europejskiego Zielonego Ładu, który jest realizowany w ramach poddziałania 4.1.3 Innowacyjne metody zarządzania badaniami Programu Operacyjnego Inteligentny Rozwój, współfinansowanego ze środków Europejskiego Funduszu Rozwoju Regionalnego, zgodnie z umową z dnia 3 lipca 2020 numer POIR.04.01.03-00-0001/20-00.</w:t>
          </w:r>
          <w:bookmarkEnd w:id="11"/>
        </w:p>
      </w:tc>
    </w:tr>
  </w:tbl>
  <w:p w14:paraId="6183612E" w14:textId="77777777" w:rsidR="00816F0E" w:rsidRDefault="00816F0E" w:rsidP="00816F0E">
    <w:pPr>
      <w:pStyle w:val="Nagwek"/>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4282E"/>
    <w:multiLevelType w:val="hybridMultilevel"/>
    <w:tmpl w:val="4926C4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7FC3AAE"/>
    <w:multiLevelType w:val="hybridMultilevel"/>
    <w:tmpl w:val="E7E4A4A2"/>
    <w:lvl w:ilvl="0" w:tplc="0415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9BA778C"/>
    <w:multiLevelType w:val="multilevel"/>
    <w:tmpl w:val="50C4D3C2"/>
    <w:lvl w:ilvl="0">
      <w:start w:val="1"/>
      <w:numFmt w:val="decimal"/>
      <w:lvlText w:val="%1."/>
      <w:lvlJc w:val="left"/>
      <w:pPr>
        <w:ind w:left="720" w:hanging="360"/>
      </w:pPr>
    </w:lvl>
    <w:lvl w:ilvl="1">
      <w:start w:val="1"/>
      <w:numFmt w:val="decimal"/>
      <w:isLgl/>
      <w:lvlText w:val="%1.%2"/>
      <w:lvlJc w:val="left"/>
      <w:pPr>
        <w:ind w:left="1224" w:hanging="360"/>
      </w:pPr>
      <w:rPr>
        <w:rFonts w:hint="default"/>
        <w:b w:val="0"/>
      </w:rPr>
    </w:lvl>
    <w:lvl w:ilvl="2">
      <w:start w:val="1"/>
      <w:numFmt w:val="decimal"/>
      <w:isLgl/>
      <w:lvlText w:val="%1.%2.%3"/>
      <w:lvlJc w:val="left"/>
      <w:pPr>
        <w:ind w:left="2088" w:hanging="720"/>
      </w:pPr>
      <w:rPr>
        <w:rFonts w:hint="default"/>
        <w:b w:val="0"/>
      </w:rPr>
    </w:lvl>
    <w:lvl w:ilvl="3">
      <w:start w:val="1"/>
      <w:numFmt w:val="decimal"/>
      <w:isLgl/>
      <w:lvlText w:val="%1.%2.%3.%4"/>
      <w:lvlJc w:val="left"/>
      <w:pPr>
        <w:ind w:left="2592" w:hanging="720"/>
      </w:pPr>
      <w:rPr>
        <w:rFonts w:hint="default"/>
        <w:b w:val="0"/>
      </w:rPr>
    </w:lvl>
    <w:lvl w:ilvl="4">
      <w:start w:val="1"/>
      <w:numFmt w:val="decimal"/>
      <w:isLgl/>
      <w:lvlText w:val="%1.%2.%3.%4.%5"/>
      <w:lvlJc w:val="left"/>
      <w:pPr>
        <w:ind w:left="3456" w:hanging="1080"/>
      </w:pPr>
      <w:rPr>
        <w:rFonts w:hint="default"/>
        <w:b w:val="0"/>
      </w:rPr>
    </w:lvl>
    <w:lvl w:ilvl="5">
      <w:start w:val="1"/>
      <w:numFmt w:val="decimal"/>
      <w:isLgl/>
      <w:lvlText w:val="%1.%2.%3.%4.%5.%6"/>
      <w:lvlJc w:val="left"/>
      <w:pPr>
        <w:ind w:left="3960" w:hanging="1080"/>
      </w:pPr>
      <w:rPr>
        <w:rFonts w:hint="default"/>
        <w:b w:val="0"/>
      </w:rPr>
    </w:lvl>
    <w:lvl w:ilvl="6">
      <w:start w:val="1"/>
      <w:numFmt w:val="decimal"/>
      <w:isLgl/>
      <w:lvlText w:val="%1.%2.%3.%4.%5.%6.%7"/>
      <w:lvlJc w:val="left"/>
      <w:pPr>
        <w:ind w:left="4824" w:hanging="1440"/>
      </w:pPr>
      <w:rPr>
        <w:rFonts w:hint="default"/>
        <w:b w:val="0"/>
      </w:rPr>
    </w:lvl>
    <w:lvl w:ilvl="7">
      <w:start w:val="1"/>
      <w:numFmt w:val="decimal"/>
      <w:isLgl/>
      <w:lvlText w:val="%1.%2.%3.%4.%5.%6.%7.%8"/>
      <w:lvlJc w:val="left"/>
      <w:pPr>
        <w:ind w:left="5328" w:hanging="1440"/>
      </w:pPr>
      <w:rPr>
        <w:rFonts w:hint="default"/>
        <w:b w:val="0"/>
      </w:rPr>
    </w:lvl>
    <w:lvl w:ilvl="8">
      <w:start w:val="1"/>
      <w:numFmt w:val="decimal"/>
      <w:isLgl/>
      <w:lvlText w:val="%1.%2.%3.%4.%5.%6.%7.%8.%9"/>
      <w:lvlJc w:val="left"/>
      <w:pPr>
        <w:ind w:left="6192" w:hanging="1800"/>
      </w:pPr>
      <w:rPr>
        <w:rFonts w:hint="default"/>
        <w:b w:val="0"/>
      </w:rPr>
    </w:lvl>
  </w:abstractNum>
  <w:abstractNum w:abstractNumId="3" w15:restartNumberingAfterBreak="0">
    <w:nsid w:val="332544D4"/>
    <w:multiLevelType w:val="multilevel"/>
    <w:tmpl w:val="8BCA6F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5B1717"/>
    <w:multiLevelType w:val="hybridMultilevel"/>
    <w:tmpl w:val="29AC19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69B091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32F2AD0"/>
    <w:multiLevelType w:val="multilevel"/>
    <w:tmpl w:val="29A6428A"/>
    <w:lvl w:ilvl="0">
      <w:start w:val="1"/>
      <w:numFmt w:val="decimal"/>
      <w:lvlText w:val="%1."/>
      <w:lvlJc w:val="left"/>
      <w:pPr>
        <w:ind w:left="720" w:hanging="360"/>
      </w:pPr>
    </w:lvl>
    <w:lvl w:ilvl="1">
      <w:start w:val="1"/>
      <w:numFmt w:val="decimal"/>
      <w:isLgl/>
      <w:lvlText w:val="%1.%2"/>
      <w:lvlJc w:val="left"/>
      <w:pPr>
        <w:ind w:left="1224" w:hanging="360"/>
      </w:pPr>
      <w:rPr>
        <w:rFonts w:hint="default"/>
        <w:b/>
      </w:rPr>
    </w:lvl>
    <w:lvl w:ilvl="2">
      <w:start w:val="1"/>
      <w:numFmt w:val="decimal"/>
      <w:isLgl/>
      <w:lvlText w:val="%1.%2.%3"/>
      <w:lvlJc w:val="left"/>
      <w:pPr>
        <w:ind w:left="2088" w:hanging="720"/>
      </w:pPr>
      <w:rPr>
        <w:rFonts w:hint="default"/>
        <w:b w:val="0"/>
      </w:rPr>
    </w:lvl>
    <w:lvl w:ilvl="3">
      <w:start w:val="1"/>
      <w:numFmt w:val="decimal"/>
      <w:isLgl/>
      <w:lvlText w:val="%1.%2.%3.%4"/>
      <w:lvlJc w:val="left"/>
      <w:pPr>
        <w:ind w:left="2592" w:hanging="720"/>
      </w:pPr>
      <w:rPr>
        <w:rFonts w:hint="default"/>
        <w:b w:val="0"/>
      </w:rPr>
    </w:lvl>
    <w:lvl w:ilvl="4">
      <w:start w:val="1"/>
      <w:numFmt w:val="decimal"/>
      <w:isLgl/>
      <w:lvlText w:val="%1.%2.%3.%4.%5"/>
      <w:lvlJc w:val="left"/>
      <w:pPr>
        <w:ind w:left="3456" w:hanging="1080"/>
      </w:pPr>
      <w:rPr>
        <w:rFonts w:hint="default"/>
        <w:b w:val="0"/>
      </w:rPr>
    </w:lvl>
    <w:lvl w:ilvl="5">
      <w:start w:val="1"/>
      <w:numFmt w:val="decimal"/>
      <w:isLgl/>
      <w:lvlText w:val="%1.%2.%3.%4.%5.%6"/>
      <w:lvlJc w:val="left"/>
      <w:pPr>
        <w:ind w:left="3960" w:hanging="1080"/>
      </w:pPr>
      <w:rPr>
        <w:rFonts w:hint="default"/>
        <w:b w:val="0"/>
      </w:rPr>
    </w:lvl>
    <w:lvl w:ilvl="6">
      <w:start w:val="1"/>
      <w:numFmt w:val="decimal"/>
      <w:isLgl/>
      <w:lvlText w:val="%1.%2.%3.%4.%5.%6.%7"/>
      <w:lvlJc w:val="left"/>
      <w:pPr>
        <w:ind w:left="4824" w:hanging="1440"/>
      </w:pPr>
      <w:rPr>
        <w:rFonts w:hint="default"/>
        <w:b w:val="0"/>
      </w:rPr>
    </w:lvl>
    <w:lvl w:ilvl="7">
      <w:start w:val="1"/>
      <w:numFmt w:val="decimal"/>
      <w:isLgl/>
      <w:lvlText w:val="%1.%2.%3.%4.%5.%6.%7.%8"/>
      <w:lvlJc w:val="left"/>
      <w:pPr>
        <w:ind w:left="5328" w:hanging="1440"/>
      </w:pPr>
      <w:rPr>
        <w:rFonts w:hint="default"/>
        <w:b w:val="0"/>
      </w:rPr>
    </w:lvl>
    <w:lvl w:ilvl="8">
      <w:start w:val="1"/>
      <w:numFmt w:val="decimal"/>
      <w:isLgl/>
      <w:lvlText w:val="%1.%2.%3.%4.%5.%6.%7.%8.%9"/>
      <w:lvlJc w:val="left"/>
      <w:pPr>
        <w:ind w:left="6192" w:hanging="1800"/>
      </w:pPr>
      <w:rPr>
        <w:rFonts w:hint="default"/>
        <w:b w:val="0"/>
      </w:rPr>
    </w:lvl>
  </w:abstractNum>
  <w:abstractNum w:abstractNumId="7" w15:restartNumberingAfterBreak="0">
    <w:nsid w:val="43F018E8"/>
    <w:multiLevelType w:val="hybridMultilevel"/>
    <w:tmpl w:val="65389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3133DD4"/>
    <w:multiLevelType w:val="hybridMultilevel"/>
    <w:tmpl w:val="7AC2EE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29A7F8D"/>
    <w:multiLevelType w:val="hybridMultilevel"/>
    <w:tmpl w:val="728ABA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454402C"/>
    <w:multiLevelType w:val="hybridMultilevel"/>
    <w:tmpl w:val="F5507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7B13541"/>
    <w:multiLevelType w:val="hybridMultilevel"/>
    <w:tmpl w:val="86780D62"/>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12" w15:restartNumberingAfterBreak="0">
    <w:nsid w:val="6FF13D4E"/>
    <w:multiLevelType w:val="multilevel"/>
    <w:tmpl w:val="E24038A6"/>
    <w:lvl w:ilvl="0">
      <w:start w:val="1"/>
      <w:numFmt w:val="decimal"/>
      <w:pStyle w:val="Nagwek1"/>
      <w:lvlText w:val="%1"/>
      <w:lvlJc w:val="left"/>
      <w:pPr>
        <w:ind w:left="43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3" w15:restartNumberingAfterBreak="0">
    <w:nsid w:val="71B171A2"/>
    <w:multiLevelType w:val="multilevel"/>
    <w:tmpl w:val="29A6428A"/>
    <w:lvl w:ilvl="0">
      <w:start w:val="1"/>
      <w:numFmt w:val="decimal"/>
      <w:lvlText w:val="%1."/>
      <w:lvlJc w:val="left"/>
      <w:pPr>
        <w:ind w:left="720" w:hanging="360"/>
      </w:pPr>
    </w:lvl>
    <w:lvl w:ilvl="1">
      <w:start w:val="1"/>
      <w:numFmt w:val="decimal"/>
      <w:isLgl/>
      <w:lvlText w:val="%1.%2"/>
      <w:lvlJc w:val="left"/>
      <w:pPr>
        <w:ind w:left="1224" w:hanging="360"/>
      </w:pPr>
      <w:rPr>
        <w:rFonts w:hint="default"/>
        <w:b/>
      </w:rPr>
    </w:lvl>
    <w:lvl w:ilvl="2">
      <w:start w:val="1"/>
      <w:numFmt w:val="decimal"/>
      <w:isLgl/>
      <w:lvlText w:val="%1.%2.%3"/>
      <w:lvlJc w:val="left"/>
      <w:pPr>
        <w:ind w:left="2088" w:hanging="720"/>
      </w:pPr>
      <w:rPr>
        <w:rFonts w:hint="default"/>
        <w:b w:val="0"/>
      </w:rPr>
    </w:lvl>
    <w:lvl w:ilvl="3">
      <w:start w:val="1"/>
      <w:numFmt w:val="decimal"/>
      <w:isLgl/>
      <w:lvlText w:val="%1.%2.%3.%4"/>
      <w:lvlJc w:val="left"/>
      <w:pPr>
        <w:ind w:left="2592" w:hanging="720"/>
      </w:pPr>
      <w:rPr>
        <w:rFonts w:hint="default"/>
        <w:b w:val="0"/>
      </w:rPr>
    </w:lvl>
    <w:lvl w:ilvl="4">
      <w:start w:val="1"/>
      <w:numFmt w:val="decimal"/>
      <w:isLgl/>
      <w:lvlText w:val="%1.%2.%3.%4.%5"/>
      <w:lvlJc w:val="left"/>
      <w:pPr>
        <w:ind w:left="3456" w:hanging="1080"/>
      </w:pPr>
      <w:rPr>
        <w:rFonts w:hint="default"/>
        <w:b w:val="0"/>
      </w:rPr>
    </w:lvl>
    <w:lvl w:ilvl="5">
      <w:start w:val="1"/>
      <w:numFmt w:val="decimal"/>
      <w:isLgl/>
      <w:lvlText w:val="%1.%2.%3.%4.%5.%6"/>
      <w:lvlJc w:val="left"/>
      <w:pPr>
        <w:ind w:left="3960" w:hanging="1080"/>
      </w:pPr>
      <w:rPr>
        <w:rFonts w:hint="default"/>
        <w:b w:val="0"/>
      </w:rPr>
    </w:lvl>
    <w:lvl w:ilvl="6">
      <w:start w:val="1"/>
      <w:numFmt w:val="decimal"/>
      <w:isLgl/>
      <w:lvlText w:val="%1.%2.%3.%4.%5.%6.%7"/>
      <w:lvlJc w:val="left"/>
      <w:pPr>
        <w:ind w:left="4824" w:hanging="1440"/>
      </w:pPr>
      <w:rPr>
        <w:rFonts w:hint="default"/>
        <w:b w:val="0"/>
      </w:rPr>
    </w:lvl>
    <w:lvl w:ilvl="7">
      <w:start w:val="1"/>
      <w:numFmt w:val="decimal"/>
      <w:isLgl/>
      <w:lvlText w:val="%1.%2.%3.%4.%5.%6.%7.%8"/>
      <w:lvlJc w:val="left"/>
      <w:pPr>
        <w:ind w:left="5328" w:hanging="1440"/>
      </w:pPr>
      <w:rPr>
        <w:rFonts w:hint="default"/>
        <w:b w:val="0"/>
      </w:rPr>
    </w:lvl>
    <w:lvl w:ilvl="8">
      <w:start w:val="1"/>
      <w:numFmt w:val="decimal"/>
      <w:isLgl/>
      <w:lvlText w:val="%1.%2.%3.%4.%5.%6.%7.%8.%9"/>
      <w:lvlJc w:val="left"/>
      <w:pPr>
        <w:ind w:left="6192" w:hanging="1800"/>
      </w:pPr>
      <w:rPr>
        <w:rFonts w:hint="default"/>
        <w:b w:val="0"/>
      </w:rPr>
    </w:lvl>
  </w:abstractNum>
  <w:abstractNum w:abstractNumId="14" w15:restartNumberingAfterBreak="0">
    <w:nsid w:val="72894914"/>
    <w:multiLevelType w:val="hybridMultilevel"/>
    <w:tmpl w:val="B212DA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6DB01F8"/>
    <w:multiLevelType w:val="multilevel"/>
    <w:tmpl w:val="29A6428A"/>
    <w:lvl w:ilvl="0">
      <w:start w:val="1"/>
      <w:numFmt w:val="decimal"/>
      <w:lvlText w:val="%1."/>
      <w:lvlJc w:val="left"/>
      <w:pPr>
        <w:ind w:left="720" w:hanging="360"/>
      </w:pPr>
    </w:lvl>
    <w:lvl w:ilvl="1">
      <w:start w:val="1"/>
      <w:numFmt w:val="decimal"/>
      <w:isLgl/>
      <w:lvlText w:val="%1.%2"/>
      <w:lvlJc w:val="left"/>
      <w:pPr>
        <w:ind w:left="1224" w:hanging="360"/>
      </w:pPr>
      <w:rPr>
        <w:rFonts w:hint="default"/>
        <w:b/>
      </w:rPr>
    </w:lvl>
    <w:lvl w:ilvl="2">
      <w:start w:val="1"/>
      <w:numFmt w:val="decimal"/>
      <w:isLgl/>
      <w:lvlText w:val="%1.%2.%3"/>
      <w:lvlJc w:val="left"/>
      <w:pPr>
        <w:ind w:left="2088" w:hanging="720"/>
      </w:pPr>
      <w:rPr>
        <w:rFonts w:hint="default"/>
        <w:b w:val="0"/>
      </w:rPr>
    </w:lvl>
    <w:lvl w:ilvl="3">
      <w:start w:val="1"/>
      <w:numFmt w:val="decimal"/>
      <w:isLgl/>
      <w:lvlText w:val="%1.%2.%3.%4"/>
      <w:lvlJc w:val="left"/>
      <w:pPr>
        <w:ind w:left="2592" w:hanging="720"/>
      </w:pPr>
      <w:rPr>
        <w:rFonts w:hint="default"/>
        <w:b w:val="0"/>
      </w:rPr>
    </w:lvl>
    <w:lvl w:ilvl="4">
      <w:start w:val="1"/>
      <w:numFmt w:val="decimal"/>
      <w:isLgl/>
      <w:lvlText w:val="%1.%2.%3.%4.%5"/>
      <w:lvlJc w:val="left"/>
      <w:pPr>
        <w:ind w:left="3456" w:hanging="1080"/>
      </w:pPr>
      <w:rPr>
        <w:rFonts w:hint="default"/>
        <w:b w:val="0"/>
      </w:rPr>
    </w:lvl>
    <w:lvl w:ilvl="5">
      <w:start w:val="1"/>
      <w:numFmt w:val="decimal"/>
      <w:isLgl/>
      <w:lvlText w:val="%1.%2.%3.%4.%5.%6"/>
      <w:lvlJc w:val="left"/>
      <w:pPr>
        <w:ind w:left="3960" w:hanging="1080"/>
      </w:pPr>
      <w:rPr>
        <w:rFonts w:hint="default"/>
        <w:b w:val="0"/>
      </w:rPr>
    </w:lvl>
    <w:lvl w:ilvl="6">
      <w:start w:val="1"/>
      <w:numFmt w:val="decimal"/>
      <w:isLgl/>
      <w:lvlText w:val="%1.%2.%3.%4.%5.%6.%7"/>
      <w:lvlJc w:val="left"/>
      <w:pPr>
        <w:ind w:left="4824" w:hanging="1440"/>
      </w:pPr>
      <w:rPr>
        <w:rFonts w:hint="default"/>
        <w:b w:val="0"/>
      </w:rPr>
    </w:lvl>
    <w:lvl w:ilvl="7">
      <w:start w:val="1"/>
      <w:numFmt w:val="decimal"/>
      <w:isLgl/>
      <w:lvlText w:val="%1.%2.%3.%4.%5.%6.%7.%8"/>
      <w:lvlJc w:val="left"/>
      <w:pPr>
        <w:ind w:left="5328" w:hanging="1440"/>
      </w:pPr>
      <w:rPr>
        <w:rFonts w:hint="default"/>
        <w:b w:val="0"/>
      </w:rPr>
    </w:lvl>
    <w:lvl w:ilvl="8">
      <w:start w:val="1"/>
      <w:numFmt w:val="decimal"/>
      <w:isLgl/>
      <w:lvlText w:val="%1.%2.%3.%4.%5.%6.%7.%8.%9"/>
      <w:lvlJc w:val="left"/>
      <w:pPr>
        <w:ind w:left="6192" w:hanging="1800"/>
      </w:pPr>
      <w:rPr>
        <w:rFonts w:hint="default"/>
        <w:b w:val="0"/>
      </w:rPr>
    </w:lvl>
  </w:abstractNum>
  <w:abstractNum w:abstractNumId="16" w15:restartNumberingAfterBreak="0">
    <w:nsid w:val="79255B41"/>
    <w:multiLevelType w:val="hybridMultilevel"/>
    <w:tmpl w:val="728ABA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93F41F3"/>
    <w:multiLevelType w:val="hybridMultilevel"/>
    <w:tmpl w:val="A76A25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7A2E11EE"/>
    <w:multiLevelType w:val="hybridMultilevel"/>
    <w:tmpl w:val="5254C1C0"/>
    <w:lvl w:ilvl="0" w:tplc="9D7AE058">
      <w:start w:val="1"/>
      <w:numFmt w:val="decimal"/>
      <w:lvlText w:val="%1."/>
      <w:lvlJc w:val="left"/>
      <w:pPr>
        <w:ind w:left="766" w:hanging="360"/>
      </w:pPr>
      <w:rPr>
        <w:color w:val="auto"/>
      </w:r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num w:numId="1">
    <w:abstractNumId w:val="12"/>
  </w:num>
  <w:num w:numId="2">
    <w:abstractNumId w:val="5"/>
  </w:num>
  <w:num w:numId="3">
    <w:abstractNumId w:val="7"/>
  </w:num>
  <w:num w:numId="4">
    <w:abstractNumId w:val="14"/>
  </w:num>
  <w:num w:numId="5">
    <w:abstractNumId w:val="0"/>
  </w:num>
  <w:num w:numId="6">
    <w:abstractNumId w:val="4"/>
  </w:num>
  <w:num w:numId="7">
    <w:abstractNumId w:val="11"/>
  </w:num>
  <w:num w:numId="8">
    <w:abstractNumId w:val="18"/>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8"/>
  </w:num>
  <w:num w:numId="12">
    <w:abstractNumId w:val="3"/>
  </w:num>
  <w:num w:numId="13">
    <w:abstractNumId w:val="16"/>
  </w:num>
  <w:num w:numId="14">
    <w:abstractNumId w:val="9"/>
  </w:num>
  <w:num w:numId="15">
    <w:abstractNumId w:val="15"/>
  </w:num>
  <w:num w:numId="16">
    <w:abstractNumId w:val="1"/>
  </w:num>
  <w:num w:numId="17">
    <w:abstractNumId w:val="2"/>
  </w:num>
  <w:num w:numId="18">
    <w:abstractNumId w:val="6"/>
  </w:num>
  <w:num w:numId="19">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D74"/>
    <w:rsid w:val="00000C04"/>
    <w:rsid w:val="00002C2D"/>
    <w:rsid w:val="000034C0"/>
    <w:rsid w:val="00006669"/>
    <w:rsid w:val="00006929"/>
    <w:rsid w:val="00006C1D"/>
    <w:rsid w:val="00011182"/>
    <w:rsid w:val="00011806"/>
    <w:rsid w:val="0001394D"/>
    <w:rsid w:val="00017215"/>
    <w:rsid w:val="0001782E"/>
    <w:rsid w:val="000213C3"/>
    <w:rsid w:val="000227DB"/>
    <w:rsid w:val="000239B3"/>
    <w:rsid w:val="00024797"/>
    <w:rsid w:val="00027E39"/>
    <w:rsid w:val="0003420C"/>
    <w:rsid w:val="000349F4"/>
    <w:rsid w:val="00034BAC"/>
    <w:rsid w:val="000365EB"/>
    <w:rsid w:val="00037059"/>
    <w:rsid w:val="00040823"/>
    <w:rsid w:val="00043252"/>
    <w:rsid w:val="0004752C"/>
    <w:rsid w:val="00050891"/>
    <w:rsid w:val="00053126"/>
    <w:rsid w:val="00056F02"/>
    <w:rsid w:val="0005792C"/>
    <w:rsid w:val="00061077"/>
    <w:rsid w:val="000617E7"/>
    <w:rsid w:val="000633CB"/>
    <w:rsid w:val="00063CE9"/>
    <w:rsid w:val="000652D3"/>
    <w:rsid w:val="00066220"/>
    <w:rsid w:val="00071B36"/>
    <w:rsid w:val="0007663E"/>
    <w:rsid w:val="000770A6"/>
    <w:rsid w:val="00077E45"/>
    <w:rsid w:val="0008369B"/>
    <w:rsid w:val="00085BB2"/>
    <w:rsid w:val="00086730"/>
    <w:rsid w:val="0008737C"/>
    <w:rsid w:val="00092916"/>
    <w:rsid w:val="00094DE3"/>
    <w:rsid w:val="0009570B"/>
    <w:rsid w:val="000A0BCE"/>
    <w:rsid w:val="000A1C6B"/>
    <w:rsid w:val="000A31C8"/>
    <w:rsid w:val="000A3C59"/>
    <w:rsid w:val="000A4BDB"/>
    <w:rsid w:val="000A65D0"/>
    <w:rsid w:val="000B1DB4"/>
    <w:rsid w:val="000B289D"/>
    <w:rsid w:val="000B43A2"/>
    <w:rsid w:val="000B64EC"/>
    <w:rsid w:val="000B7926"/>
    <w:rsid w:val="000C3402"/>
    <w:rsid w:val="000C4839"/>
    <w:rsid w:val="000C675C"/>
    <w:rsid w:val="000C7547"/>
    <w:rsid w:val="000D5C8D"/>
    <w:rsid w:val="000E63C1"/>
    <w:rsid w:val="000F0664"/>
    <w:rsid w:val="000F0F17"/>
    <w:rsid w:val="000F4404"/>
    <w:rsid w:val="000F5EB3"/>
    <w:rsid w:val="000F6CDF"/>
    <w:rsid w:val="000F73AB"/>
    <w:rsid w:val="0010199B"/>
    <w:rsid w:val="00101AF0"/>
    <w:rsid w:val="00102373"/>
    <w:rsid w:val="00105491"/>
    <w:rsid w:val="001064EF"/>
    <w:rsid w:val="00106CE8"/>
    <w:rsid w:val="0010799A"/>
    <w:rsid w:val="00107FAF"/>
    <w:rsid w:val="001101AE"/>
    <w:rsid w:val="00111981"/>
    <w:rsid w:val="00111B7D"/>
    <w:rsid w:val="001136C9"/>
    <w:rsid w:val="00114116"/>
    <w:rsid w:val="00114E8A"/>
    <w:rsid w:val="00115727"/>
    <w:rsid w:val="00117A57"/>
    <w:rsid w:val="00121426"/>
    <w:rsid w:val="001216B5"/>
    <w:rsid w:val="001254CA"/>
    <w:rsid w:val="001267E6"/>
    <w:rsid w:val="001279BC"/>
    <w:rsid w:val="00127BE1"/>
    <w:rsid w:val="0013019B"/>
    <w:rsid w:val="00143012"/>
    <w:rsid w:val="00143EB9"/>
    <w:rsid w:val="00144F19"/>
    <w:rsid w:val="00146BB7"/>
    <w:rsid w:val="001503E1"/>
    <w:rsid w:val="00150D7C"/>
    <w:rsid w:val="00150FCB"/>
    <w:rsid w:val="001510B1"/>
    <w:rsid w:val="00154548"/>
    <w:rsid w:val="00156D37"/>
    <w:rsid w:val="001603AA"/>
    <w:rsid w:val="0016205C"/>
    <w:rsid w:val="00162707"/>
    <w:rsid w:val="00163DAA"/>
    <w:rsid w:val="001643C4"/>
    <w:rsid w:val="0016446F"/>
    <w:rsid w:val="00166EEA"/>
    <w:rsid w:val="00167078"/>
    <w:rsid w:val="0017030D"/>
    <w:rsid w:val="00173A05"/>
    <w:rsid w:val="001743E5"/>
    <w:rsid w:val="001746FE"/>
    <w:rsid w:val="00175218"/>
    <w:rsid w:val="001753FC"/>
    <w:rsid w:val="00176B5A"/>
    <w:rsid w:val="001772A5"/>
    <w:rsid w:val="00180D89"/>
    <w:rsid w:val="00186AA2"/>
    <w:rsid w:val="00191D71"/>
    <w:rsid w:val="00194E1E"/>
    <w:rsid w:val="001A0DE1"/>
    <w:rsid w:val="001A5C9F"/>
    <w:rsid w:val="001A6B36"/>
    <w:rsid w:val="001B005D"/>
    <w:rsid w:val="001B4EA1"/>
    <w:rsid w:val="001B63BB"/>
    <w:rsid w:val="001B6B9B"/>
    <w:rsid w:val="001C0F20"/>
    <w:rsid w:val="001C16E4"/>
    <w:rsid w:val="001C226C"/>
    <w:rsid w:val="001C30FB"/>
    <w:rsid w:val="001C474F"/>
    <w:rsid w:val="001C5796"/>
    <w:rsid w:val="001C5ECB"/>
    <w:rsid w:val="001C75ED"/>
    <w:rsid w:val="001D32FB"/>
    <w:rsid w:val="001D45C6"/>
    <w:rsid w:val="001D7DAC"/>
    <w:rsid w:val="001E1219"/>
    <w:rsid w:val="001E2303"/>
    <w:rsid w:val="001E307C"/>
    <w:rsid w:val="001E4DB3"/>
    <w:rsid w:val="001F0E66"/>
    <w:rsid w:val="001F27D3"/>
    <w:rsid w:val="001F340F"/>
    <w:rsid w:val="001F4152"/>
    <w:rsid w:val="001F44D2"/>
    <w:rsid w:val="001F47C7"/>
    <w:rsid w:val="001F54BA"/>
    <w:rsid w:val="001F62E7"/>
    <w:rsid w:val="001F6FE2"/>
    <w:rsid w:val="0020105B"/>
    <w:rsid w:val="0020273B"/>
    <w:rsid w:val="00203221"/>
    <w:rsid w:val="00204648"/>
    <w:rsid w:val="00205820"/>
    <w:rsid w:val="00206580"/>
    <w:rsid w:val="002120D7"/>
    <w:rsid w:val="00213E6F"/>
    <w:rsid w:val="002205C5"/>
    <w:rsid w:val="00221380"/>
    <w:rsid w:val="00223D39"/>
    <w:rsid w:val="002242D4"/>
    <w:rsid w:val="00224E30"/>
    <w:rsid w:val="00225688"/>
    <w:rsid w:val="00226A8E"/>
    <w:rsid w:val="002301F9"/>
    <w:rsid w:val="00230DBC"/>
    <w:rsid w:val="00233814"/>
    <w:rsid w:val="002351DB"/>
    <w:rsid w:val="0023582C"/>
    <w:rsid w:val="002363AF"/>
    <w:rsid w:val="00237C3C"/>
    <w:rsid w:val="00240212"/>
    <w:rsid w:val="002415D3"/>
    <w:rsid w:val="00241985"/>
    <w:rsid w:val="00247102"/>
    <w:rsid w:val="002474BD"/>
    <w:rsid w:val="00251F86"/>
    <w:rsid w:val="00255438"/>
    <w:rsid w:val="00256DA6"/>
    <w:rsid w:val="00257886"/>
    <w:rsid w:val="002611F8"/>
    <w:rsid w:val="00262EBE"/>
    <w:rsid w:val="002634F6"/>
    <w:rsid w:val="00263D72"/>
    <w:rsid w:val="00265992"/>
    <w:rsid w:val="002659D0"/>
    <w:rsid w:val="00266237"/>
    <w:rsid w:val="002667E7"/>
    <w:rsid w:val="00271E7F"/>
    <w:rsid w:val="00274CE9"/>
    <w:rsid w:val="00276448"/>
    <w:rsid w:val="002838B7"/>
    <w:rsid w:val="002865BA"/>
    <w:rsid w:val="0028792D"/>
    <w:rsid w:val="00290836"/>
    <w:rsid w:val="002910D9"/>
    <w:rsid w:val="002924EE"/>
    <w:rsid w:val="002939FD"/>
    <w:rsid w:val="00293FEC"/>
    <w:rsid w:val="00296B50"/>
    <w:rsid w:val="00297721"/>
    <w:rsid w:val="002A029B"/>
    <w:rsid w:val="002A294C"/>
    <w:rsid w:val="002A41FD"/>
    <w:rsid w:val="002A69FD"/>
    <w:rsid w:val="002A6D65"/>
    <w:rsid w:val="002A78F1"/>
    <w:rsid w:val="002B1397"/>
    <w:rsid w:val="002B1E16"/>
    <w:rsid w:val="002B3A04"/>
    <w:rsid w:val="002B44C0"/>
    <w:rsid w:val="002B4AAF"/>
    <w:rsid w:val="002C0720"/>
    <w:rsid w:val="002C2645"/>
    <w:rsid w:val="002C2ABE"/>
    <w:rsid w:val="002C414E"/>
    <w:rsid w:val="002C42DE"/>
    <w:rsid w:val="002C70A5"/>
    <w:rsid w:val="002C7AF0"/>
    <w:rsid w:val="002D146C"/>
    <w:rsid w:val="002D17A5"/>
    <w:rsid w:val="002D259E"/>
    <w:rsid w:val="002D2A68"/>
    <w:rsid w:val="002D3206"/>
    <w:rsid w:val="002D36E3"/>
    <w:rsid w:val="002D5445"/>
    <w:rsid w:val="002D5F94"/>
    <w:rsid w:val="002D693F"/>
    <w:rsid w:val="002E0202"/>
    <w:rsid w:val="002E3D74"/>
    <w:rsid w:val="002E43A4"/>
    <w:rsid w:val="002E4682"/>
    <w:rsid w:val="002E5154"/>
    <w:rsid w:val="002F150E"/>
    <w:rsid w:val="002F1956"/>
    <w:rsid w:val="002F384B"/>
    <w:rsid w:val="002F3D2F"/>
    <w:rsid w:val="002F4C4B"/>
    <w:rsid w:val="002F5D90"/>
    <w:rsid w:val="002F64F9"/>
    <w:rsid w:val="002F6CD0"/>
    <w:rsid w:val="00300EFD"/>
    <w:rsid w:val="003012B5"/>
    <w:rsid w:val="00301AEB"/>
    <w:rsid w:val="00302627"/>
    <w:rsid w:val="00303708"/>
    <w:rsid w:val="00304B48"/>
    <w:rsid w:val="003054BD"/>
    <w:rsid w:val="003069A6"/>
    <w:rsid w:val="0031193A"/>
    <w:rsid w:val="00313CE1"/>
    <w:rsid w:val="00316A09"/>
    <w:rsid w:val="00316BB7"/>
    <w:rsid w:val="00320970"/>
    <w:rsid w:val="003217CF"/>
    <w:rsid w:val="003238B5"/>
    <w:rsid w:val="00323CB8"/>
    <w:rsid w:val="00323EEB"/>
    <w:rsid w:val="00324AB0"/>
    <w:rsid w:val="00326474"/>
    <w:rsid w:val="00327034"/>
    <w:rsid w:val="00331B02"/>
    <w:rsid w:val="00335608"/>
    <w:rsid w:val="003370C1"/>
    <w:rsid w:val="003371B7"/>
    <w:rsid w:val="003417AB"/>
    <w:rsid w:val="003440C8"/>
    <w:rsid w:val="0034425A"/>
    <w:rsid w:val="0035000B"/>
    <w:rsid w:val="0035048E"/>
    <w:rsid w:val="00350C1D"/>
    <w:rsid w:val="00351730"/>
    <w:rsid w:val="003567C7"/>
    <w:rsid w:val="003618B2"/>
    <w:rsid w:val="0036237D"/>
    <w:rsid w:val="00362D3D"/>
    <w:rsid w:val="00363F7C"/>
    <w:rsid w:val="0037090B"/>
    <w:rsid w:val="0037092C"/>
    <w:rsid w:val="003718CE"/>
    <w:rsid w:val="003741A0"/>
    <w:rsid w:val="00375AA9"/>
    <w:rsid w:val="003801C5"/>
    <w:rsid w:val="0038111B"/>
    <w:rsid w:val="00384D23"/>
    <w:rsid w:val="00385824"/>
    <w:rsid w:val="00391826"/>
    <w:rsid w:val="00391984"/>
    <w:rsid w:val="00391A51"/>
    <w:rsid w:val="00392683"/>
    <w:rsid w:val="00392732"/>
    <w:rsid w:val="00393449"/>
    <w:rsid w:val="003936A7"/>
    <w:rsid w:val="00393911"/>
    <w:rsid w:val="00395322"/>
    <w:rsid w:val="00395D7E"/>
    <w:rsid w:val="00396103"/>
    <w:rsid w:val="003974D6"/>
    <w:rsid w:val="003A0041"/>
    <w:rsid w:val="003A08B2"/>
    <w:rsid w:val="003A0CDC"/>
    <w:rsid w:val="003A25E5"/>
    <w:rsid w:val="003A284D"/>
    <w:rsid w:val="003A429E"/>
    <w:rsid w:val="003A4D66"/>
    <w:rsid w:val="003A643A"/>
    <w:rsid w:val="003A6CCC"/>
    <w:rsid w:val="003A6DC2"/>
    <w:rsid w:val="003B01C7"/>
    <w:rsid w:val="003B21D6"/>
    <w:rsid w:val="003B28CA"/>
    <w:rsid w:val="003B3A22"/>
    <w:rsid w:val="003B4E0B"/>
    <w:rsid w:val="003C2775"/>
    <w:rsid w:val="003C3774"/>
    <w:rsid w:val="003C484C"/>
    <w:rsid w:val="003C6AC0"/>
    <w:rsid w:val="003D3E3E"/>
    <w:rsid w:val="003E2781"/>
    <w:rsid w:val="003E3A3F"/>
    <w:rsid w:val="003E4F01"/>
    <w:rsid w:val="003E539B"/>
    <w:rsid w:val="003F0A62"/>
    <w:rsid w:val="003F178A"/>
    <w:rsid w:val="003F17AD"/>
    <w:rsid w:val="003F2BDD"/>
    <w:rsid w:val="003F472D"/>
    <w:rsid w:val="004000A8"/>
    <w:rsid w:val="0040017C"/>
    <w:rsid w:val="004007EF"/>
    <w:rsid w:val="004009CC"/>
    <w:rsid w:val="00400E93"/>
    <w:rsid w:val="004012D3"/>
    <w:rsid w:val="004023D6"/>
    <w:rsid w:val="004064E3"/>
    <w:rsid w:val="004079BB"/>
    <w:rsid w:val="00412239"/>
    <w:rsid w:val="00412EA8"/>
    <w:rsid w:val="004130E9"/>
    <w:rsid w:val="0041342D"/>
    <w:rsid w:val="0042164B"/>
    <w:rsid w:val="00427F65"/>
    <w:rsid w:val="0043267E"/>
    <w:rsid w:val="00433ED6"/>
    <w:rsid w:val="00437BDB"/>
    <w:rsid w:val="00440B9A"/>
    <w:rsid w:val="00443DAF"/>
    <w:rsid w:val="00444681"/>
    <w:rsid w:val="00444EFA"/>
    <w:rsid w:val="004467E0"/>
    <w:rsid w:val="00447CFE"/>
    <w:rsid w:val="00451321"/>
    <w:rsid w:val="00453F7B"/>
    <w:rsid w:val="00456971"/>
    <w:rsid w:val="004570EC"/>
    <w:rsid w:val="004605FA"/>
    <w:rsid w:val="00461F18"/>
    <w:rsid w:val="004621B5"/>
    <w:rsid w:val="00462E90"/>
    <w:rsid w:val="00467088"/>
    <w:rsid w:val="004677F1"/>
    <w:rsid w:val="00470EF8"/>
    <w:rsid w:val="0047287C"/>
    <w:rsid w:val="00477089"/>
    <w:rsid w:val="00480BAB"/>
    <w:rsid w:val="00481832"/>
    <w:rsid w:val="00481F55"/>
    <w:rsid w:val="00484717"/>
    <w:rsid w:val="00484878"/>
    <w:rsid w:val="00487A1A"/>
    <w:rsid w:val="004931E1"/>
    <w:rsid w:val="004945EF"/>
    <w:rsid w:val="004960C1"/>
    <w:rsid w:val="00496A22"/>
    <w:rsid w:val="004A0E45"/>
    <w:rsid w:val="004A17E3"/>
    <w:rsid w:val="004A188F"/>
    <w:rsid w:val="004A3AD6"/>
    <w:rsid w:val="004A581A"/>
    <w:rsid w:val="004B24C6"/>
    <w:rsid w:val="004B293E"/>
    <w:rsid w:val="004B46D8"/>
    <w:rsid w:val="004B5A40"/>
    <w:rsid w:val="004B66F6"/>
    <w:rsid w:val="004B691C"/>
    <w:rsid w:val="004C07E7"/>
    <w:rsid w:val="004C386D"/>
    <w:rsid w:val="004C423E"/>
    <w:rsid w:val="004C446C"/>
    <w:rsid w:val="004C6769"/>
    <w:rsid w:val="004D0C8D"/>
    <w:rsid w:val="004D0FD8"/>
    <w:rsid w:val="004D30CF"/>
    <w:rsid w:val="004D3E16"/>
    <w:rsid w:val="004D43DE"/>
    <w:rsid w:val="004D4490"/>
    <w:rsid w:val="004D62D6"/>
    <w:rsid w:val="004D7CCF"/>
    <w:rsid w:val="004E1A9A"/>
    <w:rsid w:val="004E3FD1"/>
    <w:rsid w:val="004F0873"/>
    <w:rsid w:val="004F11C9"/>
    <w:rsid w:val="004F4246"/>
    <w:rsid w:val="004F466C"/>
    <w:rsid w:val="004F47E1"/>
    <w:rsid w:val="004F539A"/>
    <w:rsid w:val="004F7003"/>
    <w:rsid w:val="004F7602"/>
    <w:rsid w:val="00501E2C"/>
    <w:rsid w:val="0050255C"/>
    <w:rsid w:val="00502785"/>
    <w:rsid w:val="00503CA3"/>
    <w:rsid w:val="00504F1B"/>
    <w:rsid w:val="0050511F"/>
    <w:rsid w:val="00505358"/>
    <w:rsid w:val="00507637"/>
    <w:rsid w:val="00507847"/>
    <w:rsid w:val="0051118C"/>
    <w:rsid w:val="00511A83"/>
    <w:rsid w:val="00512BCE"/>
    <w:rsid w:val="00514A0E"/>
    <w:rsid w:val="0051627A"/>
    <w:rsid w:val="0051654D"/>
    <w:rsid w:val="005212CD"/>
    <w:rsid w:val="00522AA1"/>
    <w:rsid w:val="005309AD"/>
    <w:rsid w:val="00532C22"/>
    <w:rsid w:val="00533CE4"/>
    <w:rsid w:val="00535D85"/>
    <w:rsid w:val="00536F11"/>
    <w:rsid w:val="00541DF9"/>
    <w:rsid w:val="00542812"/>
    <w:rsid w:val="00543739"/>
    <w:rsid w:val="0054509B"/>
    <w:rsid w:val="005450CF"/>
    <w:rsid w:val="0054560F"/>
    <w:rsid w:val="00545FB1"/>
    <w:rsid w:val="005460E0"/>
    <w:rsid w:val="00556FBF"/>
    <w:rsid w:val="0055750A"/>
    <w:rsid w:val="005650E6"/>
    <w:rsid w:val="00567291"/>
    <w:rsid w:val="00567701"/>
    <w:rsid w:val="00567B38"/>
    <w:rsid w:val="00571F01"/>
    <w:rsid w:val="005721D7"/>
    <w:rsid w:val="005748BF"/>
    <w:rsid w:val="00576D9A"/>
    <w:rsid w:val="0057761A"/>
    <w:rsid w:val="00577839"/>
    <w:rsid w:val="0058137C"/>
    <w:rsid w:val="00582281"/>
    <w:rsid w:val="00583939"/>
    <w:rsid w:val="00586048"/>
    <w:rsid w:val="00587183"/>
    <w:rsid w:val="0058732C"/>
    <w:rsid w:val="00591A4F"/>
    <w:rsid w:val="00591E39"/>
    <w:rsid w:val="0059327D"/>
    <w:rsid w:val="00594549"/>
    <w:rsid w:val="0059515C"/>
    <w:rsid w:val="00596391"/>
    <w:rsid w:val="00596ACA"/>
    <w:rsid w:val="0059793D"/>
    <w:rsid w:val="005A049F"/>
    <w:rsid w:val="005A0E02"/>
    <w:rsid w:val="005A27DA"/>
    <w:rsid w:val="005A32C9"/>
    <w:rsid w:val="005A4395"/>
    <w:rsid w:val="005A4911"/>
    <w:rsid w:val="005A62D7"/>
    <w:rsid w:val="005A6B71"/>
    <w:rsid w:val="005B0ABE"/>
    <w:rsid w:val="005B31D8"/>
    <w:rsid w:val="005B5060"/>
    <w:rsid w:val="005B5959"/>
    <w:rsid w:val="005B6165"/>
    <w:rsid w:val="005C01D0"/>
    <w:rsid w:val="005C07A0"/>
    <w:rsid w:val="005C0A49"/>
    <w:rsid w:val="005C0FB9"/>
    <w:rsid w:val="005C33EE"/>
    <w:rsid w:val="005C7482"/>
    <w:rsid w:val="005C7D62"/>
    <w:rsid w:val="005D4FA0"/>
    <w:rsid w:val="005D591E"/>
    <w:rsid w:val="005D5E55"/>
    <w:rsid w:val="005D74BC"/>
    <w:rsid w:val="005E0265"/>
    <w:rsid w:val="005E1D9D"/>
    <w:rsid w:val="005E269A"/>
    <w:rsid w:val="005E4C88"/>
    <w:rsid w:val="005E5CF3"/>
    <w:rsid w:val="005F18FD"/>
    <w:rsid w:val="005F4CBB"/>
    <w:rsid w:val="005F4E70"/>
    <w:rsid w:val="005F5972"/>
    <w:rsid w:val="005F5ACA"/>
    <w:rsid w:val="005F7CC2"/>
    <w:rsid w:val="00601505"/>
    <w:rsid w:val="006022C3"/>
    <w:rsid w:val="006041FD"/>
    <w:rsid w:val="00610FF2"/>
    <w:rsid w:val="00614D25"/>
    <w:rsid w:val="00614D68"/>
    <w:rsid w:val="00615765"/>
    <w:rsid w:val="0061618F"/>
    <w:rsid w:val="006176CD"/>
    <w:rsid w:val="00622028"/>
    <w:rsid w:val="00622A05"/>
    <w:rsid w:val="00623A35"/>
    <w:rsid w:val="006253DC"/>
    <w:rsid w:val="006256B0"/>
    <w:rsid w:val="006301FF"/>
    <w:rsid w:val="0063099A"/>
    <w:rsid w:val="00632371"/>
    <w:rsid w:val="00634961"/>
    <w:rsid w:val="006424AE"/>
    <w:rsid w:val="00643D89"/>
    <w:rsid w:val="00644EB8"/>
    <w:rsid w:val="00646E5B"/>
    <w:rsid w:val="006479CC"/>
    <w:rsid w:val="00650F0D"/>
    <w:rsid w:val="00652441"/>
    <w:rsid w:val="006618F3"/>
    <w:rsid w:val="006646DE"/>
    <w:rsid w:val="00670248"/>
    <w:rsid w:val="00671C63"/>
    <w:rsid w:val="00673052"/>
    <w:rsid w:val="00674618"/>
    <w:rsid w:val="006807F4"/>
    <w:rsid w:val="00684936"/>
    <w:rsid w:val="00684E9A"/>
    <w:rsid w:val="00687586"/>
    <w:rsid w:val="00687A7A"/>
    <w:rsid w:val="00691B2A"/>
    <w:rsid w:val="00692010"/>
    <w:rsid w:val="00697457"/>
    <w:rsid w:val="0069781C"/>
    <w:rsid w:val="006A09F2"/>
    <w:rsid w:val="006A133A"/>
    <w:rsid w:val="006A1799"/>
    <w:rsid w:val="006A2F49"/>
    <w:rsid w:val="006A41A1"/>
    <w:rsid w:val="006A51B5"/>
    <w:rsid w:val="006A5D64"/>
    <w:rsid w:val="006A6B7B"/>
    <w:rsid w:val="006B0D2C"/>
    <w:rsid w:val="006B1CC5"/>
    <w:rsid w:val="006B27D4"/>
    <w:rsid w:val="006B3C31"/>
    <w:rsid w:val="006B4D33"/>
    <w:rsid w:val="006B5D7F"/>
    <w:rsid w:val="006B68FE"/>
    <w:rsid w:val="006B6A84"/>
    <w:rsid w:val="006D358C"/>
    <w:rsid w:val="006D6091"/>
    <w:rsid w:val="006D64C5"/>
    <w:rsid w:val="006E1BBB"/>
    <w:rsid w:val="006E2C93"/>
    <w:rsid w:val="006E3A60"/>
    <w:rsid w:val="006E4183"/>
    <w:rsid w:val="006E5AAB"/>
    <w:rsid w:val="006E6C7A"/>
    <w:rsid w:val="006F0FA4"/>
    <w:rsid w:val="006F1CFE"/>
    <w:rsid w:val="006F251A"/>
    <w:rsid w:val="006F30D6"/>
    <w:rsid w:val="006F48A1"/>
    <w:rsid w:val="006F5C55"/>
    <w:rsid w:val="006F6865"/>
    <w:rsid w:val="00700331"/>
    <w:rsid w:val="0070299E"/>
    <w:rsid w:val="0070447A"/>
    <w:rsid w:val="0070543C"/>
    <w:rsid w:val="0070734F"/>
    <w:rsid w:val="00707797"/>
    <w:rsid w:val="007101FE"/>
    <w:rsid w:val="00710481"/>
    <w:rsid w:val="00713E61"/>
    <w:rsid w:val="0071450D"/>
    <w:rsid w:val="00714A66"/>
    <w:rsid w:val="0071555A"/>
    <w:rsid w:val="00720483"/>
    <w:rsid w:val="0072247D"/>
    <w:rsid w:val="00722BE7"/>
    <w:rsid w:val="0072432D"/>
    <w:rsid w:val="00725EC6"/>
    <w:rsid w:val="00727BC9"/>
    <w:rsid w:val="00730BF4"/>
    <w:rsid w:val="00731AC6"/>
    <w:rsid w:val="0073434B"/>
    <w:rsid w:val="00736CC5"/>
    <w:rsid w:val="00740CF5"/>
    <w:rsid w:val="0074382A"/>
    <w:rsid w:val="00750FF9"/>
    <w:rsid w:val="00751564"/>
    <w:rsid w:val="00751904"/>
    <w:rsid w:val="00753F16"/>
    <w:rsid w:val="00754110"/>
    <w:rsid w:val="00757DCC"/>
    <w:rsid w:val="007608FD"/>
    <w:rsid w:val="00763828"/>
    <w:rsid w:val="0076555B"/>
    <w:rsid w:val="00766764"/>
    <w:rsid w:val="007674C8"/>
    <w:rsid w:val="007706F1"/>
    <w:rsid w:val="00775274"/>
    <w:rsid w:val="00785385"/>
    <w:rsid w:val="00794672"/>
    <w:rsid w:val="00795B06"/>
    <w:rsid w:val="00796EFE"/>
    <w:rsid w:val="007A0D01"/>
    <w:rsid w:val="007A0ED9"/>
    <w:rsid w:val="007A4EF0"/>
    <w:rsid w:val="007A59E0"/>
    <w:rsid w:val="007A6371"/>
    <w:rsid w:val="007B184E"/>
    <w:rsid w:val="007B24C2"/>
    <w:rsid w:val="007B3A17"/>
    <w:rsid w:val="007B52BC"/>
    <w:rsid w:val="007B5D44"/>
    <w:rsid w:val="007B78B8"/>
    <w:rsid w:val="007C0A7B"/>
    <w:rsid w:val="007C4723"/>
    <w:rsid w:val="007C5A7E"/>
    <w:rsid w:val="007C62C7"/>
    <w:rsid w:val="007C71A0"/>
    <w:rsid w:val="007C772E"/>
    <w:rsid w:val="007D30E6"/>
    <w:rsid w:val="007D535E"/>
    <w:rsid w:val="007E0115"/>
    <w:rsid w:val="007E1031"/>
    <w:rsid w:val="007E15F5"/>
    <w:rsid w:val="007E1D17"/>
    <w:rsid w:val="007E29A7"/>
    <w:rsid w:val="007E2C24"/>
    <w:rsid w:val="007E378B"/>
    <w:rsid w:val="007E3B15"/>
    <w:rsid w:val="007E4C14"/>
    <w:rsid w:val="007E4EF4"/>
    <w:rsid w:val="007E5398"/>
    <w:rsid w:val="007E6290"/>
    <w:rsid w:val="007F2906"/>
    <w:rsid w:val="00800465"/>
    <w:rsid w:val="00801A81"/>
    <w:rsid w:val="00801F8C"/>
    <w:rsid w:val="00803107"/>
    <w:rsid w:val="008048AD"/>
    <w:rsid w:val="00804C4B"/>
    <w:rsid w:val="00805F96"/>
    <w:rsid w:val="0080729D"/>
    <w:rsid w:val="00807AA3"/>
    <w:rsid w:val="00810D56"/>
    <w:rsid w:val="008129FC"/>
    <w:rsid w:val="0081369C"/>
    <w:rsid w:val="00814BB0"/>
    <w:rsid w:val="00814CB0"/>
    <w:rsid w:val="00815204"/>
    <w:rsid w:val="008164B3"/>
    <w:rsid w:val="00816F0E"/>
    <w:rsid w:val="008220CF"/>
    <w:rsid w:val="00827A90"/>
    <w:rsid w:val="00831ACA"/>
    <w:rsid w:val="00832D28"/>
    <w:rsid w:val="00832E1A"/>
    <w:rsid w:val="00833AE5"/>
    <w:rsid w:val="00834140"/>
    <w:rsid w:val="00834941"/>
    <w:rsid w:val="00834E42"/>
    <w:rsid w:val="00837617"/>
    <w:rsid w:val="00840C7C"/>
    <w:rsid w:val="00843729"/>
    <w:rsid w:val="0085127B"/>
    <w:rsid w:val="00853CB4"/>
    <w:rsid w:val="008554A0"/>
    <w:rsid w:val="008557D2"/>
    <w:rsid w:val="0085588A"/>
    <w:rsid w:val="00857A1F"/>
    <w:rsid w:val="008609C5"/>
    <w:rsid w:val="00860FCD"/>
    <w:rsid w:val="00861407"/>
    <w:rsid w:val="00861AEE"/>
    <w:rsid w:val="00865992"/>
    <w:rsid w:val="00866496"/>
    <w:rsid w:val="00870165"/>
    <w:rsid w:val="008711CC"/>
    <w:rsid w:val="008727EC"/>
    <w:rsid w:val="00874DC2"/>
    <w:rsid w:val="008758B7"/>
    <w:rsid w:val="008759E2"/>
    <w:rsid w:val="008768B5"/>
    <w:rsid w:val="0087695F"/>
    <w:rsid w:val="00876F41"/>
    <w:rsid w:val="008779C0"/>
    <w:rsid w:val="008813C8"/>
    <w:rsid w:val="00886B57"/>
    <w:rsid w:val="00887918"/>
    <w:rsid w:val="00887C23"/>
    <w:rsid w:val="00890617"/>
    <w:rsid w:val="00890AC8"/>
    <w:rsid w:val="008917E1"/>
    <w:rsid w:val="00897543"/>
    <w:rsid w:val="008A0FA0"/>
    <w:rsid w:val="008A49C9"/>
    <w:rsid w:val="008B0C8C"/>
    <w:rsid w:val="008B1EE7"/>
    <w:rsid w:val="008B27DF"/>
    <w:rsid w:val="008B4C67"/>
    <w:rsid w:val="008B554E"/>
    <w:rsid w:val="008B5AC9"/>
    <w:rsid w:val="008B6278"/>
    <w:rsid w:val="008B7521"/>
    <w:rsid w:val="008C4325"/>
    <w:rsid w:val="008C5C01"/>
    <w:rsid w:val="008C6BB4"/>
    <w:rsid w:val="008C6ED7"/>
    <w:rsid w:val="008C791E"/>
    <w:rsid w:val="008C7DF7"/>
    <w:rsid w:val="008D2881"/>
    <w:rsid w:val="008D6980"/>
    <w:rsid w:val="008D75A1"/>
    <w:rsid w:val="008D7E32"/>
    <w:rsid w:val="008E089C"/>
    <w:rsid w:val="008E105A"/>
    <w:rsid w:val="008E141E"/>
    <w:rsid w:val="008E3FB2"/>
    <w:rsid w:val="008F0491"/>
    <w:rsid w:val="008F363A"/>
    <w:rsid w:val="008F692B"/>
    <w:rsid w:val="009001AB"/>
    <w:rsid w:val="00901097"/>
    <w:rsid w:val="009029CA"/>
    <w:rsid w:val="00902C41"/>
    <w:rsid w:val="00902F8F"/>
    <w:rsid w:val="00906E50"/>
    <w:rsid w:val="00911652"/>
    <w:rsid w:val="00911687"/>
    <w:rsid w:val="0091340D"/>
    <w:rsid w:val="009161A9"/>
    <w:rsid w:val="00917C3B"/>
    <w:rsid w:val="00922F02"/>
    <w:rsid w:val="00924124"/>
    <w:rsid w:val="00924A8B"/>
    <w:rsid w:val="0093050D"/>
    <w:rsid w:val="00932028"/>
    <w:rsid w:val="00942085"/>
    <w:rsid w:val="00943810"/>
    <w:rsid w:val="00947E41"/>
    <w:rsid w:val="00952B83"/>
    <w:rsid w:val="00952C8B"/>
    <w:rsid w:val="009537A3"/>
    <w:rsid w:val="0096318E"/>
    <w:rsid w:val="00965399"/>
    <w:rsid w:val="009657D1"/>
    <w:rsid w:val="009661F0"/>
    <w:rsid w:val="00967614"/>
    <w:rsid w:val="00971A0D"/>
    <w:rsid w:val="00973AD7"/>
    <w:rsid w:val="00975B6A"/>
    <w:rsid w:val="0097617A"/>
    <w:rsid w:val="0097725B"/>
    <w:rsid w:val="00977832"/>
    <w:rsid w:val="009836EE"/>
    <w:rsid w:val="009843E4"/>
    <w:rsid w:val="0098523E"/>
    <w:rsid w:val="00985FBA"/>
    <w:rsid w:val="00986E59"/>
    <w:rsid w:val="009A0970"/>
    <w:rsid w:val="009A1064"/>
    <w:rsid w:val="009A2B22"/>
    <w:rsid w:val="009A646D"/>
    <w:rsid w:val="009B11EF"/>
    <w:rsid w:val="009B19CE"/>
    <w:rsid w:val="009B2A76"/>
    <w:rsid w:val="009B48D1"/>
    <w:rsid w:val="009B5906"/>
    <w:rsid w:val="009B60A6"/>
    <w:rsid w:val="009B6C9D"/>
    <w:rsid w:val="009B7E85"/>
    <w:rsid w:val="009C1F7C"/>
    <w:rsid w:val="009C3F50"/>
    <w:rsid w:val="009C7453"/>
    <w:rsid w:val="009D07BC"/>
    <w:rsid w:val="009D0A8C"/>
    <w:rsid w:val="009D268C"/>
    <w:rsid w:val="009D2765"/>
    <w:rsid w:val="009D2CED"/>
    <w:rsid w:val="009D302C"/>
    <w:rsid w:val="009D4CF3"/>
    <w:rsid w:val="009D4D0B"/>
    <w:rsid w:val="009D735F"/>
    <w:rsid w:val="009E1F59"/>
    <w:rsid w:val="009E238F"/>
    <w:rsid w:val="009E450E"/>
    <w:rsid w:val="009E63EB"/>
    <w:rsid w:val="009F13C5"/>
    <w:rsid w:val="009F218F"/>
    <w:rsid w:val="009F37A6"/>
    <w:rsid w:val="009F3EF6"/>
    <w:rsid w:val="009F4A47"/>
    <w:rsid w:val="00A0314A"/>
    <w:rsid w:val="00A0317C"/>
    <w:rsid w:val="00A0371A"/>
    <w:rsid w:val="00A06FF8"/>
    <w:rsid w:val="00A134E2"/>
    <w:rsid w:val="00A1427E"/>
    <w:rsid w:val="00A151DD"/>
    <w:rsid w:val="00A16D9E"/>
    <w:rsid w:val="00A21135"/>
    <w:rsid w:val="00A2364E"/>
    <w:rsid w:val="00A24DE9"/>
    <w:rsid w:val="00A278A6"/>
    <w:rsid w:val="00A308C2"/>
    <w:rsid w:val="00A35CF8"/>
    <w:rsid w:val="00A37294"/>
    <w:rsid w:val="00A41408"/>
    <w:rsid w:val="00A41559"/>
    <w:rsid w:val="00A43AEC"/>
    <w:rsid w:val="00A5004F"/>
    <w:rsid w:val="00A52CAD"/>
    <w:rsid w:val="00A53982"/>
    <w:rsid w:val="00A54DAF"/>
    <w:rsid w:val="00A55A67"/>
    <w:rsid w:val="00A56CB0"/>
    <w:rsid w:val="00A57F86"/>
    <w:rsid w:val="00A61047"/>
    <w:rsid w:val="00A610BD"/>
    <w:rsid w:val="00A62CAD"/>
    <w:rsid w:val="00A645A6"/>
    <w:rsid w:val="00A66C95"/>
    <w:rsid w:val="00A67E16"/>
    <w:rsid w:val="00A7414C"/>
    <w:rsid w:val="00A74C64"/>
    <w:rsid w:val="00A81212"/>
    <w:rsid w:val="00A83BD7"/>
    <w:rsid w:val="00A84C90"/>
    <w:rsid w:val="00A91636"/>
    <w:rsid w:val="00A91D7E"/>
    <w:rsid w:val="00A923AB"/>
    <w:rsid w:val="00A92DCB"/>
    <w:rsid w:val="00A96B1D"/>
    <w:rsid w:val="00AA0153"/>
    <w:rsid w:val="00AA0571"/>
    <w:rsid w:val="00AA210B"/>
    <w:rsid w:val="00AA2C13"/>
    <w:rsid w:val="00AA7524"/>
    <w:rsid w:val="00AB0D9D"/>
    <w:rsid w:val="00AB15DF"/>
    <w:rsid w:val="00AB2C41"/>
    <w:rsid w:val="00AB5215"/>
    <w:rsid w:val="00AB764A"/>
    <w:rsid w:val="00AC2D80"/>
    <w:rsid w:val="00AC3E7C"/>
    <w:rsid w:val="00AC4EBA"/>
    <w:rsid w:val="00AC5460"/>
    <w:rsid w:val="00AC6EAE"/>
    <w:rsid w:val="00AD018F"/>
    <w:rsid w:val="00AD38CA"/>
    <w:rsid w:val="00AD3ADC"/>
    <w:rsid w:val="00AD4266"/>
    <w:rsid w:val="00AD43DA"/>
    <w:rsid w:val="00AD54C1"/>
    <w:rsid w:val="00AE4412"/>
    <w:rsid w:val="00AE6532"/>
    <w:rsid w:val="00AE729B"/>
    <w:rsid w:val="00AE7369"/>
    <w:rsid w:val="00AE76FF"/>
    <w:rsid w:val="00AF1879"/>
    <w:rsid w:val="00AF1ABC"/>
    <w:rsid w:val="00AF2269"/>
    <w:rsid w:val="00AF42A7"/>
    <w:rsid w:val="00AF5A3F"/>
    <w:rsid w:val="00AF76D7"/>
    <w:rsid w:val="00B0099B"/>
    <w:rsid w:val="00B01AAF"/>
    <w:rsid w:val="00B020B6"/>
    <w:rsid w:val="00B04A92"/>
    <w:rsid w:val="00B07710"/>
    <w:rsid w:val="00B108ED"/>
    <w:rsid w:val="00B121B8"/>
    <w:rsid w:val="00B12462"/>
    <w:rsid w:val="00B13823"/>
    <w:rsid w:val="00B13B82"/>
    <w:rsid w:val="00B1590F"/>
    <w:rsid w:val="00B15B32"/>
    <w:rsid w:val="00B162B8"/>
    <w:rsid w:val="00B163A2"/>
    <w:rsid w:val="00B166D6"/>
    <w:rsid w:val="00B203C7"/>
    <w:rsid w:val="00B21A01"/>
    <w:rsid w:val="00B21F47"/>
    <w:rsid w:val="00B225B8"/>
    <w:rsid w:val="00B316AC"/>
    <w:rsid w:val="00B32E70"/>
    <w:rsid w:val="00B404C3"/>
    <w:rsid w:val="00B423D9"/>
    <w:rsid w:val="00B4499B"/>
    <w:rsid w:val="00B44B76"/>
    <w:rsid w:val="00B4593A"/>
    <w:rsid w:val="00B46D48"/>
    <w:rsid w:val="00B50BBF"/>
    <w:rsid w:val="00B53813"/>
    <w:rsid w:val="00B54D8B"/>
    <w:rsid w:val="00B55EF1"/>
    <w:rsid w:val="00B563E8"/>
    <w:rsid w:val="00B63046"/>
    <w:rsid w:val="00B64DBA"/>
    <w:rsid w:val="00B6739B"/>
    <w:rsid w:val="00B678C1"/>
    <w:rsid w:val="00B732C1"/>
    <w:rsid w:val="00B7766E"/>
    <w:rsid w:val="00B8109E"/>
    <w:rsid w:val="00B810C7"/>
    <w:rsid w:val="00B854E6"/>
    <w:rsid w:val="00B85DBB"/>
    <w:rsid w:val="00B91524"/>
    <w:rsid w:val="00B94BC2"/>
    <w:rsid w:val="00B95565"/>
    <w:rsid w:val="00BA0F7E"/>
    <w:rsid w:val="00BA1BAB"/>
    <w:rsid w:val="00BA4364"/>
    <w:rsid w:val="00BA458C"/>
    <w:rsid w:val="00BA60BB"/>
    <w:rsid w:val="00BA62D7"/>
    <w:rsid w:val="00BB05EB"/>
    <w:rsid w:val="00BB4189"/>
    <w:rsid w:val="00BC1556"/>
    <w:rsid w:val="00BC2A92"/>
    <w:rsid w:val="00BC427F"/>
    <w:rsid w:val="00BC4C40"/>
    <w:rsid w:val="00BC56BC"/>
    <w:rsid w:val="00BD52C3"/>
    <w:rsid w:val="00BD55D6"/>
    <w:rsid w:val="00BD61B2"/>
    <w:rsid w:val="00BD74C9"/>
    <w:rsid w:val="00BE25A7"/>
    <w:rsid w:val="00BE54D1"/>
    <w:rsid w:val="00BE5AC5"/>
    <w:rsid w:val="00BE5E78"/>
    <w:rsid w:val="00BE7A24"/>
    <w:rsid w:val="00BF295D"/>
    <w:rsid w:val="00BF2DB3"/>
    <w:rsid w:val="00BF4D40"/>
    <w:rsid w:val="00BF50C4"/>
    <w:rsid w:val="00BF6935"/>
    <w:rsid w:val="00BF73D0"/>
    <w:rsid w:val="00C05589"/>
    <w:rsid w:val="00C06D2F"/>
    <w:rsid w:val="00C07C1C"/>
    <w:rsid w:val="00C10B40"/>
    <w:rsid w:val="00C1149C"/>
    <w:rsid w:val="00C11AA2"/>
    <w:rsid w:val="00C11E26"/>
    <w:rsid w:val="00C13D73"/>
    <w:rsid w:val="00C13FEE"/>
    <w:rsid w:val="00C15E2B"/>
    <w:rsid w:val="00C17F17"/>
    <w:rsid w:val="00C2093C"/>
    <w:rsid w:val="00C210E3"/>
    <w:rsid w:val="00C2209C"/>
    <w:rsid w:val="00C233C9"/>
    <w:rsid w:val="00C23854"/>
    <w:rsid w:val="00C2385C"/>
    <w:rsid w:val="00C25845"/>
    <w:rsid w:val="00C26530"/>
    <w:rsid w:val="00C30153"/>
    <w:rsid w:val="00C31009"/>
    <w:rsid w:val="00C325C3"/>
    <w:rsid w:val="00C367BA"/>
    <w:rsid w:val="00C3720E"/>
    <w:rsid w:val="00C3738A"/>
    <w:rsid w:val="00C407AC"/>
    <w:rsid w:val="00C4111F"/>
    <w:rsid w:val="00C414DC"/>
    <w:rsid w:val="00C41DF5"/>
    <w:rsid w:val="00C42C6B"/>
    <w:rsid w:val="00C50F2F"/>
    <w:rsid w:val="00C5472E"/>
    <w:rsid w:val="00C552CB"/>
    <w:rsid w:val="00C56E7D"/>
    <w:rsid w:val="00C57B50"/>
    <w:rsid w:val="00C62C72"/>
    <w:rsid w:val="00C65941"/>
    <w:rsid w:val="00C6743F"/>
    <w:rsid w:val="00C67F0D"/>
    <w:rsid w:val="00C72E77"/>
    <w:rsid w:val="00C816E4"/>
    <w:rsid w:val="00C81A86"/>
    <w:rsid w:val="00C83806"/>
    <w:rsid w:val="00C839A8"/>
    <w:rsid w:val="00C87032"/>
    <w:rsid w:val="00C915FA"/>
    <w:rsid w:val="00C93B95"/>
    <w:rsid w:val="00C96329"/>
    <w:rsid w:val="00CA0781"/>
    <w:rsid w:val="00CA1020"/>
    <w:rsid w:val="00CA15D8"/>
    <w:rsid w:val="00CA4359"/>
    <w:rsid w:val="00CA4913"/>
    <w:rsid w:val="00CA6E28"/>
    <w:rsid w:val="00CB2602"/>
    <w:rsid w:val="00CB3640"/>
    <w:rsid w:val="00CB39D8"/>
    <w:rsid w:val="00CB6CD4"/>
    <w:rsid w:val="00CC0FA2"/>
    <w:rsid w:val="00CC4780"/>
    <w:rsid w:val="00CC54B0"/>
    <w:rsid w:val="00CC611C"/>
    <w:rsid w:val="00CC6756"/>
    <w:rsid w:val="00CD074B"/>
    <w:rsid w:val="00CD13BB"/>
    <w:rsid w:val="00CD4C9E"/>
    <w:rsid w:val="00CD757D"/>
    <w:rsid w:val="00CD7817"/>
    <w:rsid w:val="00CE2107"/>
    <w:rsid w:val="00CE3C92"/>
    <w:rsid w:val="00CE59C7"/>
    <w:rsid w:val="00CF16FA"/>
    <w:rsid w:val="00CF26C1"/>
    <w:rsid w:val="00CF4235"/>
    <w:rsid w:val="00CF661A"/>
    <w:rsid w:val="00CF699E"/>
    <w:rsid w:val="00CF74BA"/>
    <w:rsid w:val="00D00B75"/>
    <w:rsid w:val="00D06F28"/>
    <w:rsid w:val="00D073C0"/>
    <w:rsid w:val="00D07CAF"/>
    <w:rsid w:val="00D125EA"/>
    <w:rsid w:val="00D13D3C"/>
    <w:rsid w:val="00D14AEA"/>
    <w:rsid w:val="00D1625C"/>
    <w:rsid w:val="00D21984"/>
    <w:rsid w:val="00D25441"/>
    <w:rsid w:val="00D27F63"/>
    <w:rsid w:val="00D30B06"/>
    <w:rsid w:val="00D32BED"/>
    <w:rsid w:val="00D32C92"/>
    <w:rsid w:val="00D34008"/>
    <w:rsid w:val="00D4464D"/>
    <w:rsid w:val="00D5045F"/>
    <w:rsid w:val="00D5068B"/>
    <w:rsid w:val="00D51A8E"/>
    <w:rsid w:val="00D52A86"/>
    <w:rsid w:val="00D53B29"/>
    <w:rsid w:val="00D60373"/>
    <w:rsid w:val="00D60E4D"/>
    <w:rsid w:val="00D645B1"/>
    <w:rsid w:val="00D65F96"/>
    <w:rsid w:val="00D6775D"/>
    <w:rsid w:val="00D71740"/>
    <w:rsid w:val="00D74887"/>
    <w:rsid w:val="00D83DAD"/>
    <w:rsid w:val="00D84012"/>
    <w:rsid w:val="00D846EC"/>
    <w:rsid w:val="00D92C36"/>
    <w:rsid w:val="00D962D3"/>
    <w:rsid w:val="00D978B5"/>
    <w:rsid w:val="00DA0B90"/>
    <w:rsid w:val="00DA36E8"/>
    <w:rsid w:val="00DA48B3"/>
    <w:rsid w:val="00DA6DFD"/>
    <w:rsid w:val="00DB43F1"/>
    <w:rsid w:val="00DB56CC"/>
    <w:rsid w:val="00DB6484"/>
    <w:rsid w:val="00DB6627"/>
    <w:rsid w:val="00DB7647"/>
    <w:rsid w:val="00DB79D4"/>
    <w:rsid w:val="00DC18ED"/>
    <w:rsid w:val="00DC3C62"/>
    <w:rsid w:val="00DC5E4C"/>
    <w:rsid w:val="00DD2AF6"/>
    <w:rsid w:val="00DD36F4"/>
    <w:rsid w:val="00DD6742"/>
    <w:rsid w:val="00DE2210"/>
    <w:rsid w:val="00DE2FCC"/>
    <w:rsid w:val="00DE410A"/>
    <w:rsid w:val="00DE593A"/>
    <w:rsid w:val="00DE6ADB"/>
    <w:rsid w:val="00DE7BA5"/>
    <w:rsid w:val="00DF0C44"/>
    <w:rsid w:val="00DF1EB2"/>
    <w:rsid w:val="00DF4103"/>
    <w:rsid w:val="00DF436F"/>
    <w:rsid w:val="00DF5328"/>
    <w:rsid w:val="00DF6C2E"/>
    <w:rsid w:val="00DF75C0"/>
    <w:rsid w:val="00DF7897"/>
    <w:rsid w:val="00E0074E"/>
    <w:rsid w:val="00E00E64"/>
    <w:rsid w:val="00E0268A"/>
    <w:rsid w:val="00E05055"/>
    <w:rsid w:val="00E05F29"/>
    <w:rsid w:val="00E0782F"/>
    <w:rsid w:val="00E164E5"/>
    <w:rsid w:val="00E2265E"/>
    <w:rsid w:val="00E23058"/>
    <w:rsid w:val="00E238E3"/>
    <w:rsid w:val="00E24098"/>
    <w:rsid w:val="00E242B2"/>
    <w:rsid w:val="00E24FAB"/>
    <w:rsid w:val="00E251EC"/>
    <w:rsid w:val="00E2718E"/>
    <w:rsid w:val="00E30EBF"/>
    <w:rsid w:val="00E3205C"/>
    <w:rsid w:val="00E3274A"/>
    <w:rsid w:val="00E32DA2"/>
    <w:rsid w:val="00E34D39"/>
    <w:rsid w:val="00E40CB6"/>
    <w:rsid w:val="00E44154"/>
    <w:rsid w:val="00E4543C"/>
    <w:rsid w:val="00E46023"/>
    <w:rsid w:val="00E4693B"/>
    <w:rsid w:val="00E529E4"/>
    <w:rsid w:val="00E5454D"/>
    <w:rsid w:val="00E55A41"/>
    <w:rsid w:val="00E616E0"/>
    <w:rsid w:val="00E65521"/>
    <w:rsid w:val="00E65B56"/>
    <w:rsid w:val="00E671BC"/>
    <w:rsid w:val="00E7206C"/>
    <w:rsid w:val="00E73B25"/>
    <w:rsid w:val="00E76711"/>
    <w:rsid w:val="00E77D1B"/>
    <w:rsid w:val="00E812A2"/>
    <w:rsid w:val="00E81559"/>
    <w:rsid w:val="00E82017"/>
    <w:rsid w:val="00E834AD"/>
    <w:rsid w:val="00E84E1E"/>
    <w:rsid w:val="00E86858"/>
    <w:rsid w:val="00E868C4"/>
    <w:rsid w:val="00E8736C"/>
    <w:rsid w:val="00E87648"/>
    <w:rsid w:val="00E879CE"/>
    <w:rsid w:val="00E93545"/>
    <w:rsid w:val="00E94ACC"/>
    <w:rsid w:val="00E94AFE"/>
    <w:rsid w:val="00E9509C"/>
    <w:rsid w:val="00EA01EB"/>
    <w:rsid w:val="00EA032B"/>
    <w:rsid w:val="00EA15D8"/>
    <w:rsid w:val="00EA1F2D"/>
    <w:rsid w:val="00EA3121"/>
    <w:rsid w:val="00EB207F"/>
    <w:rsid w:val="00EB2B16"/>
    <w:rsid w:val="00EB62F5"/>
    <w:rsid w:val="00EB71A9"/>
    <w:rsid w:val="00EC378B"/>
    <w:rsid w:val="00EC402F"/>
    <w:rsid w:val="00EC4ED4"/>
    <w:rsid w:val="00EC69BD"/>
    <w:rsid w:val="00EC75AD"/>
    <w:rsid w:val="00ED1763"/>
    <w:rsid w:val="00ED2464"/>
    <w:rsid w:val="00ED2D29"/>
    <w:rsid w:val="00ED5E3F"/>
    <w:rsid w:val="00ED6E86"/>
    <w:rsid w:val="00ED784E"/>
    <w:rsid w:val="00EE326D"/>
    <w:rsid w:val="00EE7435"/>
    <w:rsid w:val="00EF0BEB"/>
    <w:rsid w:val="00EF2403"/>
    <w:rsid w:val="00EF61FE"/>
    <w:rsid w:val="00EF6BB7"/>
    <w:rsid w:val="00F00595"/>
    <w:rsid w:val="00F00EA2"/>
    <w:rsid w:val="00F0226B"/>
    <w:rsid w:val="00F036B3"/>
    <w:rsid w:val="00F06311"/>
    <w:rsid w:val="00F06650"/>
    <w:rsid w:val="00F0707F"/>
    <w:rsid w:val="00F173A6"/>
    <w:rsid w:val="00F210BB"/>
    <w:rsid w:val="00F22893"/>
    <w:rsid w:val="00F23792"/>
    <w:rsid w:val="00F24DC9"/>
    <w:rsid w:val="00F277B1"/>
    <w:rsid w:val="00F30D44"/>
    <w:rsid w:val="00F30E4B"/>
    <w:rsid w:val="00F34549"/>
    <w:rsid w:val="00F34CC8"/>
    <w:rsid w:val="00F404FB"/>
    <w:rsid w:val="00F43B82"/>
    <w:rsid w:val="00F47501"/>
    <w:rsid w:val="00F52F05"/>
    <w:rsid w:val="00F57D22"/>
    <w:rsid w:val="00F60C5F"/>
    <w:rsid w:val="00F61E70"/>
    <w:rsid w:val="00F626AF"/>
    <w:rsid w:val="00F630C1"/>
    <w:rsid w:val="00F64D9E"/>
    <w:rsid w:val="00F64F7B"/>
    <w:rsid w:val="00F65C1D"/>
    <w:rsid w:val="00F70E37"/>
    <w:rsid w:val="00F72BC2"/>
    <w:rsid w:val="00F735D9"/>
    <w:rsid w:val="00F737ED"/>
    <w:rsid w:val="00F73FEE"/>
    <w:rsid w:val="00F74C30"/>
    <w:rsid w:val="00F772A5"/>
    <w:rsid w:val="00F81166"/>
    <w:rsid w:val="00F8420C"/>
    <w:rsid w:val="00F85476"/>
    <w:rsid w:val="00F85C79"/>
    <w:rsid w:val="00F90695"/>
    <w:rsid w:val="00F927EF"/>
    <w:rsid w:val="00F93D82"/>
    <w:rsid w:val="00F94C46"/>
    <w:rsid w:val="00F94CD8"/>
    <w:rsid w:val="00F95D14"/>
    <w:rsid w:val="00FA02AA"/>
    <w:rsid w:val="00FA12E3"/>
    <w:rsid w:val="00FA2295"/>
    <w:rsid w:val="00FA3D89"/>
    <w:rsid w:val="00FA7138"/>
    <w:rsid w:val="00FB4D03"/>
    <w:rsid w:val="00FB5B82"/>
    <w:rsid w:val="00FB7F95"/>
    <w:rsid w:val="00FC1116"/>
    <w:rsid w:val="00FC1473"/>
    <w:rsid w:val="00FC2FEB"/>
    <w:rsid w:val="00FC37CE"/>
    <w:rsid w:val="00FC39A3"/>
    <w:rsid w:val="00FC3D36"/>
    <w:rsid w:val="00FC447B"/>
    <w:rsid w:val="00FC4701"/>
    <w:rsid w:val="00FC4D6D"/>
    <w:rsid w:val="00FC6D04"/>
    <w:rsid w:val="00FD1C18"/>
    <w:rsid w:val="00FD54E8"/>
    <w:rsid w:val="00FD67F5"/>
    <w:rsid w:val="00FD6CA3"/>
    <w:rsid w:val="00FD7833"/>
    <w:rsid w:val="00FE08A4"/>
    <w:rsid w:val="00FE50F8"/>
    <w:rsid w:val="00FE5817"/>
    <w:rsid w:val="00FE5B3D"/>
    <w:rsid w:val="00FE649C"/>
    <w:rsid w:val="00FE7296"/>
    <w:rsid w:val="00FF1304"/>
    <w:rsid w:val="00FF2C37"/>
    <w:rsid w:val="00FF3423"/>
    <w:rsid w:val="00FF363A"/>
    <w:rsid w:val="00FF3EFC"/>
    <w:rsid w:val="00FF4C67"/>
    <w:rsid w:val="00FF6C0E"/>
    <w:rsid w:val="00FF750B"/>
    <w:rsid w:val="00FF7CAC"/>
    <w:rsid w:val="02775076"/>
    <w:rsid w:val="08ECC521"/>
    <w:rsid w:val="09BE9E9C"/>
    <w:rsid w:val="0E811A50"/>
    <w:rsid w:val="12C4D44F"/>
    <w:rsid w:val="154BBA3F"/>
    <w:rsid w:val="1EB5A297"/>
    <w:rsid w:val="2014FB7B"/>
    <w:rsid w:val="2476E260"/>
    <w:rsid w:val="2B9A2C27"/>
    <w:rsid w:val="2CBAB5C7"/>
    <w:rsid w:val="31D191B9"/>
    <w:rsid w:val="3D265DE1"/>
    <w:rsid w:val="41EB7E48"/>
    <w:rsid w:val="41FA4E1F"/>
    <w:rsid w:val="420FF24D"/>
    <w:rsid w:val="4289EBC7"/>
    <w:rsid w:val="43991393"/>
    <w:rsid w:val="4501A8EC"/>
    <w:rsid w:val="4722244F"/>
    <w:rsid w:val="47A124E9"/>
    <w:rsid w:val="48EF8C93"/>
    <w:rsid w:val="49DCA982"/>
    <w:rsid w:val="517DEB3A"/>
    <w:rsid w:val="52C861FB"/>
    <w:rsid w:val="581272A7"/>
    <w:rsid w:val="59EC3687"/>
    <w:rsid w:val="5B9792FA"/>
    <w:rsid w:val="5E8A1893"/>
    <w:rsid w:val="620C5F85"/>
    <w:rsid w:val="62F189AE"/>
    <w:rsid w:val="665B4C44"/>
    <w:rsid w:val="6984327A"/>
    <w:rsid w:val="6BB6D9FC"/>
    <w:rsid w:val="6D14E1C3"/>
    <w:rsid w:val="6D3F9DBD"/>
    <w:rsid w:val="6FAE1B2E"/>
    <w:rsid w:val="794D628C"/>
    <w:rsid w:val="79668AE9"/>
    <w:rsid w:val="7B7AAEF7"/>
    <w:rsid w:val="7E79DF47"/>
    <w:rsid w:val="7EE9843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B46F171"/>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pl-PL"/>
    </w:rPr>
  </w:style>
  <w:style w:type="paragraph" w:styleId="Nagwek1">
    <w:name w:val="heading 1"/>
    <w:basedOn w:val="Normalny"/>
    <w:link w:val="Nagwek1Znak"/>
    <w:uiPriority w:val="9"/>
    <w:qFormat/>
    <w:rsid w:val="00C5472E"/>
    <w:pPr>
      <w:numPr>
        <w:numId w:val="1"/>
      </w:numPr>
      <w:spacing w:before="120" w:after="100" w:afterAutospacing="1"/>
      <w:ind w:left="680" w:hanging="680"/>
      <w:outlineLvl w:val="0"/>
    </w:pPr>
    <w:rPr>
      <w:rFonts w:cs="Times New Roman"/>
      <w:b/>
      <w:bCs/>
      <w:kern w:val="36"/>
      <w:szCs w:val="48"/>
      <w:lang w:eastAsia="en-GB"/>
    </w:rPr>
  </w:style>
  <w:style w:type="paragraph" w:styleId="Nagwek2">
    <w:name w:val="heading 2"/>
    <w:basedOn w:val="Normalny"/>
    <w:link w:val="Nagwek2Znak"/>
    <w:uiPriority w:val="9"/>
    <w:qFormat/>
    <w:rsid w:val="00C5472E"/>
    <w:pPr>
      <w:keepNext/>
      <w:numPr>
        <w:ilvl w:val="1"/>
        <w:numId w:val="1"/>
      </w:numPr>
      <w:spacing w:before="120" w:after="100" w:afterAutospacing="1"/>
      <w:ind w:left="680" w:hanging="680"/>
      <w:outlineLvl w:val="1"/>
    </w:pPr>
    <w:rPr>
      <w:rFonts w:cs="Times New Roman"/>
      <w:b/>
      <w:bCs/>
      <w:sz w:val="22"/>
      <w:szCs w:val="36"/>
      <w:lang w:eastAsia="en-GB"/>
    </w:rPr>
  </w:style>
  <w:style w:type="paragraph" w:styleId="Nagwek3">
    <w:name w:val="heading 3"/>
    <w:basedOn w:val="Normalny"/>
    <w:next w:val="Normalny"/>
    <w:link w:val="Nagwek3Znak"/>
    <w:uiPriority w:val="9"/>
    <w:unhideWhenUsed/>
    <w:qFormat/>
    <w:rsid w:val="00C5472E"/>
    <w:pPr>
      <w:numPr>
        <w:ilvl w:val="2"/>
        <w:numId w:val="1"/>
      </w:numPr>
      <w:spacing w:before="40"/>
      <w:jc w:val="both"/>
      <w:outlineLvl w:val="2"/>
    </w:pPr>
    <w:rPr>
      <w:rFonts w:eastAsiaTheme="majorEastAsia" w:cstheme="majorBidi"/>
      <w:sz w:val="20"/>
    </w:rPr>
  </w:style>
  <w:style w:type="paragraph" w:styleId="Nagwek4">
    <w:name w:val="heading 4"/>
    <w:basedOn w:val="Normalny"/>
    <w:next w:val="Normalny"/>
    <w:link w:val="Nagwek4Znak"/>
    <w:uiPriority w:val="9"/>
    <w:unhideWhenUsed/>
    <w:qFormat/>
    <w:rsid w:val="00632371"/>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632371"/>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632371"/>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632371"/>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63237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3237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5472E"/>
    <w:rPr>
      <w:rFonts w:cs="Times New Roman"/>
      <w:b/>
      <w:bCs/>
      <w:kern w:val="36"/>
      <w:szCs w:val="48"/>
      <w:lang w:eastAsia="en-GB"/>
    </w:rPr>
  </w:style>
  <w:style w:type="character" w:customStyle="1" w:styleId="Nagwek2Znak">
    <w:name w:val="Nagłówek 2 Znak"/>
    <w:basedOn w:val="Domylnaczcionkaakapitu"/>
    <w:link w:val="Nagwek2"/>
    <w:uiPriority w:val="9"/>
    <w:rsid w:val="00C5472E"/>
    <w:rPr>
      <w:rFonts w:cs="Times New Roman"/>
      <w:b/>
      <w:bCs/>
      <w:sz w:val="22"/>
      <w:szCs w:val="36"/>
      <w:lang w:eastAsia="en-GB"/>
    </w:rPr>
  </w:style>
  <w:style w:type="character" w:customStyle="1" w:styleId="Nagwek3Znak">
    <w:name w:val="Nagłówek 3 Znak"/>
    <w:basedOn w:val="Domylnaczcionkaakapitu"/>
    <w:link w:val="Nagwek3"/>
    <w:uiPriority w:val="9"/>
    <w:rsid w:val="00C5472E"/>
    <w:rPr>
      <w:rFonts w:eastAsiaTheme="majorEastAsia" w:cstheme="majorBidi"/>
      <w:sz w:val="20"/>
    </w:rPr>
  </w:style>
  <w:style w:type="character" w:styleId="Hipercze">
    <w:name w:val="Hyperlink"/>
    <w:basedOn w:val="Domylnaczcionkaakapitu"/>
    <w:uiPriority w:val="99"/>
    <w:unhideWhenUsed/>
    <w:rsid w:val="004F7003"/>
    <w:rPr>
      <w:color w:val="0000FF"/>
      <w:u w:val="single"/>
    </w:rPr>
  </w:style>
  <w:style w:type="character" w:styleId="UyteHipercze">
    <w:name w:val="FollowedHyperlink"/>
    <w:basedOn w:val="Domylnaczcionkaakapitu"/>
    <w:uiPriority w:val="99"/>
    <w:semiHidden/>
    <w:unhideWhenUsed/>
    <w:rsid w:val="004F7003"/>
    <w:rPr>
      <w:color w:val="800080"/>
      <w:u w:val="single"/>
    </w:rPr>
  </w:style>
  <w:style w:type="character" w:customStyle="1" w:styleId="apple-converted-space">
    <w:name w:val="apple-converted-space"/>
    <w:basedOn w:val="Domylnaczcionkaakapitu"/>
    <w:rsid w:val="004F7003"/>
  </w:style>
  <w:style w:type="character" w:customStyle="1" w:styleId="active">
    <w:name w:val="active"/>
    <w:basedOn w:val="Domylnaczcionkaakapitu"/>
    <w:rsid w:val="004F7003"/>
  </w:style>
  <w:style w:type="paragraph" w:styleId="NormalnyWeb">
    <w:name w:val="Normal (Web)"/>
    <w:basedOn w:val="Normalny"/>
    <w:uiPriority w:val="99"/>
    <w:unhideWhenUsed/>
    <w:rsid w:val="004F7003"/>
    <w:pPr>
      <w:spacing w:before="100" w:beforeAutospacing="1" w:after="100" w:afterAutospacing="1"/>
    </w:pPr>
    <w:rPr>
      <w:rFonts w:ascii="Times New Roman" w:hAnsi="Times New Roman" w:cs="Times New Roman"/>
      <w:lang w:eastAsia="en-GB"/>
    </w:rPr>
  </w:style>
  <w:style w:type="paragraph" w:styleId="Nagwek">
    <w:name w:val="header"/>
    <w:basedOn w:val="Normalny"/>
    <w:link w:val="NagwekZnak"/>
    <w:uiPriority w:val="99"/>
    <w:unhideWhenUsed/>
    <w:rsid w:val="004F7003"/>
    <w:pPr>
      <w:tabs>
        <w:tab w:val="center" w:pos="4513"/>
        <w:tab w:val="right" w:pos="9026"/>
      </w:tabs>
    </w:pPr>
  </w:style>
  <w:style w:type="character" w:customStyle="1" w:styleId="NagwekZnak">
    <w:name w:val="Nagłówek Znak"/>
    <w:basedOn w:val="Domylnaczcionkaakapitu"/>
    <w:link w:val="Nagwek"/>
    <w:uiPriority w:val="99"/>
    <w:rsid w:val="004F7003"/>
  </w:style>
  <w:style w:type="paragraph" w:styleId="Stopka">
    <w:name w:val="footer"/>
    <w:basedOn w:val="Normalny"/>
    <w:link w:val="StopkaZnak"/>
    <w:uiPriority w:val="99"/>
    <w:unhideWhenUsed/>
    <w:rsid w:val="004F7003"/>
    <w:pPr>
      <w:tabs>
        <w:tab w:val="center" w:pos="4513"/>
        <w:tab w:val="right" w:pos="9026"/>
      </w:tabs>
    </w:pPr>
  </w:style>
  <w:style w:type="character" w:customStyle="1" w:styleId="StopkaZnak">
    <w:name w:val="Stopka Znak"/>
    <w:basedOn w:val="Domylnaczcionkaakapitu"/>
    <w:link w:val="Stopka"/>
    <w:uiPriority w:val="99"/>
    <w:rsid w:val="004F7003"/>
  </w:style>
  <w:style w:type="paragraph" w:styleId="Mapadokumentu">
    <w:name w:val="Document Map"/>
    <w:basedOn w:val="Normalny"/>
    <w:link w:val="MapadokumentuZnak"/>
    <w:uiPriority w:val="99"/>
    <w:semiHidden/>
    <w:unhideWhenUsed/>
    <w:rsid w:val="004F7003"/>
    <w:rPr>
      <w:rFonts w:ascii="Times New Roman" w:hAnsi="Times New Roman" w:cs="Times New Roman"/>
    </w:rPr>
  </w:style>
  <w:style w:type="character" w:customStyle="1" w:styleId="MapadokumentuZnak">
    <w:name w:val="Mapa dokumentu Znak"/>
    <w:basedOn w:val="Domylnaczcionkaakapitu"/>
    <w:link w:val="Mapadokumentu"/>
    <w:uiPriority w:val="99"/>
    <w:semiHidden/>
    <w:rsid w:val="004F7003"/>
    <w:rPr>
      <w:rFonts w:ascii="Times New Roman" w:hAnsi="Times New Roman" w:cs="Times New Roman"/>
    </w:rPr>
  </w:style>
  <w:style w:type="paragraph" w:styleId="Tekstdymka">
    <w:name w:val="Balloon Text"/>
    <w:basedOn w:val="Normalny"/>
    <w:link w:val="TekstdymkaZnak"/>
    <w:uiPriority w:val="99"/>
    <w:semiHidden/>
    <w:unhideWhenUsed/>
    <w:rsid w:val="006253DC"/>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253DC"/>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57A1F"/>
    <w:rPr>
      <w:sz w:val="16"/>
      <w:szCs w:val="16"/>
    </w:rPr>
  </w:style>
  <w:style w:type="paragraph" w:styleId="Tekstkomentarza">
    <w:name w:val="annotation text"/>
    <w:basedOn w:val="Normalny"/>
    <w:link w:val="TekstkomentarzaZnak"/>
    <w:uiPriority w:val="99"/>
    <w:unhideWhenUsed/>
    <w:rsid w:val="00857A1F"/>
    <w:rPr>
      <w:sz w:val="20"/>
      <w:szCs w:val="20"/>
    </w:rPr>
  </w:style>
  <w:style w:type="character" w:customStyle="1" w:styleId="TekstkomentarzaZnak">
    <w:name w:val="Tekst komentarza Znak"/>
    <w:basedOn w:val="Domylnaczcionkaakapitu"/>
    <w:link w:val="Tekstkomentarza"/>
    <w:uiPriority w:val="99"/>
    <w:rsid w:val="00857A1F"/>
    <w:rPr>
      <w:sz w:val="20"/>
      <w:szCs w:val="20"/>
    </w:rPr>
  </w:style>
  <w:style w:type="paragraph" w:styleId="Tematkomentarza">
    <w:name w:val="annotation subject"/>
    <w:basedOn w:val="Tekstkomentarza"/>
    <w:next w:val="Tekstkomentarza"/>
    <w:link w:val="TematkomentarzaZnak"/>
    <w:uiPriority w:val="99"/>
    <w:semiHidden/>
    <w:unhideWhenUsed/>
    <w:rsid w:val="00857A1F"/>
    <w:rPr>
      <w:b/>
      <w:bCs/>
    </w:rPr>
  </w:style>
  <w:style w:type="character" w:customStyle="1" w:styleId="TematkomentarzaZnak">
    <w:name w:val="Temat komentarza Znak"/>
    <w:basedOn w:val="TekstkomentarzaZnak"/>
    <w:link w:val="Tematkomentarza"/>
    <w:uiPriority w:val="99"/>
    <w:semiHidden/>
    <w:rsid w:val="00857A1F"/>
    <w:rPr>
      <w:b/>
      <w:bCs/>
      <w:sz w:val="20"/>
      <w:szCs w:val="20"/>
    </w:rPr>
  </w:style>
  <w:style w:type="paragraph" w:styleId="Akapitzlist">
    <w:name w:val="List Paragraph"/>
    <w:aliases w:val="lp1,Preambuła,Tytuły,T_SZ_List Paragraph,L1,Numerowanie,Akapit z listą5,maz_wyliczenie,opis dzialania,K-P_odwolanie,A_wyliczenie,Akapit z listą 1"/>
    <w:basedOn w:val="Normalny"/>
    <w:link w:val="AkapitzlistZnak"/>
    <w:uiPriority w:val="34"/>
    <w:qFormat/>
    <w:rsid w:val="00A923AB"/>
    <w:pPr>
      <w:ind w:left="720"/>
      <w:contextualSpacing/>
    </w:pPr>
  </w:style>
  <w:style w:type="table" w:styleId="Tabela-Siatka">
    <w:name w:val="Table Grid"/>
    <w:basedOn w:val="Standardowy"/>
    <w:uiPriority w:val="59"/>
    <w:rsid w:val="00EC402F"/>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A151DD"/>
    <w:pPr>
      <w:keepNext/>
      <w:keepLines/>
      <w:spacing w:before="24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eastAsia="pl-PL"/>
    </w:rPr>
  </w:style>
  <w:style w:type="paragraph" w:styleId="Spistreci3">
    <w:name w:val="toc 3"/>
    <w:basedOn w:val="Normalny"/>
    <w:next w:val="Normalny"/>
    <w:autoRedefine/>
    <w:uiPriority w:val="39"/>
    <w:unhideWhenUsed/>
    <w:rsid w:val="00A151DD"/>
    <w:pPr>
      <w:spacing w:after="100"/>
      <w:ind w:left="480"/>
    </w:pPr>
  </w:style>
  <w:style w:type="paragraph" w:styleId="Spistreci1">
    <w:name w:val="toc 1"/>
    <w:basedOn w:val="Normalny"/>
    <w:next w:val="Normalny"/>
    <w:autoRedefine/>
    <w:uiPriority w:val="39"/>
    <w:unhideWhenUsed/>
    <w:rsid w:val="00A151DD"/>
    <w:pPr>
      <w:spacing w:after="100"/>
    </w:pPr>
  </w:style>
  <w:style w:type="paragraph" w:styleId="Spistreci2">
    <w:name w:val="toc 2"/>
    <w:basedOn w:val="Normalny"/>
    <w:next w:val="Normalny"/>
    <w:autoRedefine/>
    <w:uiPriority w:val="39"/>
    <w:unhideWhenUsed/>
    <w:rsid w:val="00A151DD"/>
    <w:pPr>
      <w:spacing w:after="100"/>
      <w:ind w:left="240"/>
    </w:pPr>
  </w:style>
  <w:style w:type="paragraph" w:styleId="Spistreci4">
    <w:name w:val="toc 4"/>
    <w:basedOn w:val="Normalny"/>
    <w:next w:val="Normalny"/>
    <w:autoRedefine/>
    <w:uiPriority w:val="39"/>
    <w:unhideWhenUsed/>
    <w:rsid w:val="00265992"/>
    <w:pPr>
      <w:spacing w:after="100" w:line="259" w:lineRule="auto"/>
      <w:ind w:left="660"/>
    </w:pPr>
    <w:rPr>
      <w:rFonts w:eastAsiaTheme="minorEastAsia"/>
      <w:sz w:val="22"/>
      <w:szCs w:val="22"/>
      <w:lang w:eastAsia="pl-PL"/>
    </w:rPr>
  </w:style>
  <w:style w:type="paragraph" w:styleId="Spistreci5">
    <w:name w:val="toc 5"/>
    <w:basedOn w:val="Normalny"/>
    <w:next w:val="Normalny"/>
    <w:autoRedefine/>
    <w:uiPriority w:val="39"/>
    <w:unhideWhenUsed/>
    <w:rsid w:val="00265992"/>
    <w:pPr>
      <w:spacing w:after="100" w:line="259" w:lineRule="auto"/>
      <w:ind w:left="880"/>
    </w:pPr>
    <w:rPr>
      <w:rFonts w:eastAsiaTheme="minorEastAsia"/>
      <w:sz w:val="22"/>
      <w:szCs w:val="22"/>
      <w:lang w:eastAsia="pl-PL"/>
    </w:rPr>
  </w:style>
  <w:style w:type="paragraph" w:styleId="Spistreci6">
    <w:name w:val="toc 6"/>
    <w:basedOn w:val="Normalny"/>
    <w:next w:val="Normalny"/>
    <w:autoRedefine/>
    <w:uiPriority w:val="39"/>
    <w:unhideWhenUsed/>
    <w:rsid w:val="00265992"/>
    <w:pPr>
      <w:spacing w:after="100" w:line="259" w:lineRule="auto"/>
      <w:ind w:left="1100"/>
    </w:pPr>
    <w:rPr>
      <w:rFonts w:eastAsiaTheme="minorEastAsia"/>
      <w:sz w:val="22"/>
      <w:szCs w:val="22"/>
      <w:lang w:eastAsia="pl-PL"/>
    </w:rPr>
  </w:style>
  <w:style w:type="paragraph" w:styleId="Spistreci7">
    <w:name w:val="toc 7"/>
    <w:basedOn w:val="Normalny"/>
    <w:next w:val="Normalny"/>
    <w:autoRedefine/>
    <w:uiPriority w:val="39"/>
    <w:unhideWhenUsed/>
    <w:rsid w:val="00265992"/>
    <w:pPr>
      <w:spacing w:after="100" w:line="259" w:lineRule="auto"/>
      <w:ind w:left="1320"/>
    </w:pPr>
    <w:rPr>
      <w:rFonts w:eastAsiaTheme="minorEastAsia"/>
      <w:sz w:val="22"/>
      <w:szCs w:val="22"/>
      <w:lang w:eastAsia="pl-PL"/>
    </w:rPr>
  </w:style>
  <w:style w:type="paragraph" w:styleId="Spistreci8">
    <w:name w:val="toc 8"/>
    <w:basedOn w:val="Normalny"/>
    <w:next w:val="Normalny"/>
    <w:autoRedefine/>
    <w:uiPriority w:val="39"/>
    <w:unhideWhenUsed/>
    <w:rsid w:val="00265992"/>
    <w:pPr>
      <w:spacing w:after="100" w:line="259" w:lineRule="auto"/>
      <w:ind w:left="1540"/>
    </w:pPr>
    <w:rPr>
      <w:rFonts w:eastAsiaTheme="minorEastAsia"/>
      <w:sz w:val="22"/>
      <w:szCs w:val="22"/>
      <w:lang w:eastAsia="pl-PL"/>
    </w:rPr>
  </w:style>
  <w:style w:type="paragraph" w:styleId="Spistreci9">
    <w:name w:val="toc 9"/>
    <w:basedOn w:val="Normalny"/>
    <w:next w:val="Normalny"/>
    <w:autoRedefine/>
    <w:uiPriority w:val="39"/>
    <w:unhideWhenUsed/>
    <w:rsid w:val="00265992"/>
    <w:pPr>
      <w:spacing w:after="100" w:line="259" w:lineRule="auto"/>
      <w:ind w:left="1760"/>
    </w:pPr>
    <w:rPr>
      <w:rFonts w:eastAsiaTheme="minorEastAsia"/>
      <w:sz w:val="22"/>
      <w:szCs w:val="22"/>
      <w:lang w:eastAsia="pl-PL"/>
    </w:rPr>
  </w:style>
  <w:style w:type="character" w:customStyle="1" w:styleId="Nierozpoznanawzmianka1">
    <w:name w:val="Nierozpoznana wzmianka1"/>
    <w:basedOn w:val="Domylnaczcionkaakapitu"/>
    <w:uiPriority w:val="99"/>
    <w:unhideWhenUsed/>
    <w:rsid w:val="00265992"/>
    <w:rPr>
      <w:color w:val="605E5C"/>
      <w:shd w:val="clear" w:color="auto" w:fill="E1DFDD"/>
    </w:rPr>
  </w:style>
  <w:style w:type="table" w:styleId="Siatkatabelijasna">
    <w:name w:val="Grid Table Light"/>
    <w:basedOn w:val="Standardowy"/>
    <w:uiPriority w:val="40"/>
    <w:rsid w:val="00722BE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prawka">
    <w:name w:val="Revision"/>
    <w:hidden/>
    <w:uiPriority w:val="99"/>
    <w:semiHidden/>
    <w:rsid w:val="00DC5E4C"/>
  </w:style>
  <w:style w:type="character" w:customStyle="1" w:styleId="Nagwek4Znak">
    <w:name w:val="Nagłówek 4 Znak"/>
    <w:basedOn w:val="Domylnaczcionkaakapitu"/>
    <w:link w:val="Nagwek4"/>
    <w:uiPriority w:val="9"/>
    <w:rsid w:val="00632371"/>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rsid w:val="00632371"/>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632371"/>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632371"/>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63237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632371"/>
    <w:rPr>
      <w:rFonts w:asciiTheme="majorHAnsi" w:eastAsiaTheme="majorEastAsia" w:hAnsiTheme="majorHAnsi" w:cstheme="majorBidi"/>
      <w:i/>
      <w:iCs/>
      <w:color w:val="272727" w:themeColor="text1" w:themeTint="D8"/>
      <w:sz w:val="21"/>
      <w:szCs w:val="21"/>
    </w:rPr>
  </w:style>
  <w:style w:type="character" w:customStyle="1" w:styleId="AkapitzlistZnak">
    <w:name w:val="Akapit z listą Znak"/>
    <w:aliases w:val="lp1 Znak,Preambuła Znak,Tytuły Znak,T_SZ_List Paragraph Znak,L1 Znak,Numerowanie Znak,Akapit z listą5 Znak,maz_wyliczenie Znak,opis dzialania Znak,K-P_odwolanie Znak,A_wyliczenie Znak,Akapit z listą 1 Znak"/>
    <w:basedOn w:val="Domylnaczcionkaakapitu"/>
    <w:link w:val="Akapitzlist"/>
    <w:locked/>
    <w:rsid w:val="00C81A86"/>
  </w:style>
  <w:style w:type="paragraph" w:styleId="Legenda">
    <w:name w:val="caption"/>
    <w:basedOn w:val="Normalny"/>
    <w:next w:val="Normalny"/>
    <w:uiPriority w:val="35"/>
    <w:unhideWhenUsed/>
    <w:qFormat/>
    <w:rsid w:val="00C81A86"/>
    <w:pPr>
      <w:spacing w:after="120"/>
    </w:pPr>
    <w:rPr>
      <w:i/>
      <w:iCs/>
      <w:sz w:val="18"/>
      <w:szCs w:val="18"/>
    </w:rPr>
  </w:style>
  <w:style w:type="paragraph" w:styleId="Tekstprzypisukocowego">
    <w:name w:val="endnote text"/>
    <w:basedOn w:val="Normalny"/>
    <w:link w:val="TekstprzypisukocowegoZnak"/>
    <w:uiPriority w:val="99"/>
    <w:semiHidden/>
    <w:unhideWhenUsed/>
    <w:rsid w:val="00C81A86"/>
    <w:rPr>
      <w:sz w:val="20"/>
      <w:szCs w:val="20"/>
    </w:rPr>
  </w:style>
  <w:style w:type="character" w:customStyle="1" w:styleId="TekstprzypisukocowegoZnak">
    <w:name w:val="Tekst przypisu końcowego Znak"/>
    <w:basedOn w:val="Domylnaczcionkaakapitu"/>
    <w:link w:val="Tekstprzypisukocowego"/>
    <w:uiPriority w:val="99"/>
    <w:semiHidden/>
    <w:rsid w:val="00C81A86"/>
    <w:rPr>
      <w:sz w:val="20"/>
      <w:szCs w:val="20"/>
      <w:lang w:val="pl-PL"/>
    </w:rPr>
  </w:style>
  <w:style w:type="character" w:styleId="Odwoanieprzypisukocowego">
    <w:name w:val="endnote reference"/>
    <w:basedOn w:val="Domylnaczcionkaakapitu"/>
    <w:uiPriority w:val="99"/>
    <w:semiHidden/>
    <w:unhideWhenUsed/>
    <w:rsid w:val="00C81A86"/>
    <w:rPr>
      <w:vertAlign w:val="superscript"/>
    </w:rPr>
  </w:style>
  <w:style w:type="numbering" w:customStyle="1" w:styleId="Bezlisty1">
    <w:name w:val="Bez listy1"/>
    <w:next w:val="Bezlisty"/>
    <w:uiPriority w:val="99"/>
    <w:semiHidden/>
    <w:unhideWhenUsed/>
    <w:rsid w:val="00B64DBA"/>
  </w:style>
  <w:style w:type="table" w:customStyle="1" w:styleId="Tabela-Siatka1">
    <w:name w:val="Tabela - Siatka1"/>
    <w:basedOn w:val="Standardowy"/>
    <w:next w:val="Tabela-Siatka"/>
    <w:uiPriority w:val="39"/>
    <w:rsid w:val="00B64DBA"/>
    <w:rPr>
      <w:sz w:val="22"/>
      <w:szCs w:val="22"/>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586048"/>
    <w:rPr>
      <w:color w:val="808080"/>
    </w:rPr>
  </w:style>
  <w:style w:type="paragraph" w:styleId="Bezodstpw">
    <w:name w:val="No Spacing"/>
    <w:basedOn w:val="Normalny"/>
    <w:uiPriority w:val="1"/>
    <w:qFormat/>
    <w:rsid w:val="00A41559"/>
    <w:rPr>
      <w:rFonts w:ascii="Calibri" w:hAnsi="Calibri" w:cs="Calibri"/>
      <w:sz w:val="22"/>
      <w:szCs w:val="22"/>
    </w:rPr>
  </w:style>
  <w:style w:type="character" w:styleId="Numerwiersza">
    <w:name w:val="line number"/>
    <w:basedOn w:val="Domylnaczcionkaakapitu"/>
    <w:uiPriority w:val="99"/>
    <w:semiHidden/>
    <w:unhideWhenUsed/>
    <w:rsid w:val="00634961"/>
  </w:style>
  <w:style w:type="character" w:styleId="Pogrubienie">
    <w:name w:val="Strong"/>
    <w:basedOn w:val="Domylnaczcionkaakapitu"/>
    <w:uiPriority w:val="22"/>
    <w:qFormat/>
    <w:rsid w:val="005C74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5049">
      <w:bodyDiv w:val="1"/>
      <w:marLeft w:val="0"/>
      <w:marRight w:val="0"/>
      <w:marTop w:val="0"/>
      <w:marBottom w:val="0"/>
      <w:divBdr>
        <w:top w:val="none" w:sz="0" w:space="0" w:color="auto"/>
        <w:left w:val="none" w:sz="0" w:space="0" w:color="auto"/>
        <w:bottom w:val="none" w:sz="0" w:space="0" w:color="auto"/>
        <w:right w:val="none" w:sz="0" w:space="0" w:color="auto"/>
      </w:divBdr>
    </w:div>
    <w:div w:id="28532803">
      <w:bodyDiv w:val="1"/>
      <w:marLeft w:val="0"/>
      <w:marRight w:val="0"/>
      <w:marTop w:val="0"/>
      <w:marBottom w:val="0"/>
      <w:divBdr>
        <w:top w:val="none" w:sz="0" w:space="0" w:color="auto"/>
        <w:left w:val="none" w:sz="0" w:space="0" w:color="auto"/>
        <w:bottom w:val="none" w:sz="0" w:space="0" w:color="auto"/>
        <w:right w:val="none" w:sz="0" w:space="0" w:color="auto"/>
      </w:divBdr>
    </w:div>
    <w:div w:id="156968906">
      <w:bodyDiv w:val="1"/>
      <w:marLeft w:val="0"/>
      <w:marRight w:val="0"/>
      <w:marTop w:val="0"/>
      <w:marBottom w:val="0"/>
      <w:divBdr>
        <w:top w:val="none" w:sz="0" w:space="0" w:color="auto"/>
        <w:left w:val="none" w:sz="0" w:space="0" w:color="auto"/>
        <w:bottom w:val="none" w:sz="0" w:space="0" w:color="auto"/>
        <w:right w:val="none" w:sz="0" w:space="0" w:color="auto"/>
      </w:divBdr>
    </w:div>
    <w:div w:id="309678820">
      <w:bodyDiv w:val="1"/>
      <w:marLeft w:val="0"/>
      <w:marRight w:val="0"/>
      <w:marTop w:val="0"/>
      <w:marBottom w:val="0"/>
      <w:divBdr>
        <w:top w:val="none" w:sz="0" w:space="0" w:color="auto"/>
        <w:left w:val="none" w:sz="0" w:space="0" w:color="auto"/>
        <w:bottom w:val="none" w:sz="0" w:space="0" w:color="auto"/>
        <w:right w:val="none" w:sz="0" w:space="0" w:color="auto"/>
      </w:divBdr>
      <w:divsChild>
        <w:div w:id="1530685226">
          <w:marLeft w:val="0"/>
          <w:marRight w:val="0"/>
          <w:marTop w:val="0"/>
          <w:marBottom w:val="0"/>
          <w:divBdr>
            <w:top w:val="none" w:sz="0" w:space="0" w:color="auto"/>
            <w:left w:val="none" w:sz="0" w:space="0" w:color="auto"/>
            <w:bottom w:val="none" w:sz="0" w:space="0" w:color="auto"/>
            <w:right w:val="none" w:sz="0" w:space="0" w:color="auto"/>
          </w:divBdr>
        </w:div>
      </w:divsChild>
    </w:div>
    <w:div w:id="407726693">
      <w:bodyDiv w:val="1"/>
      <w:marLeft w:val="0"/>
      <w:marRight w:val="0"/>
      <w:marTop w:val="0"/>
      <w:marBottom w:val="0"/>
      <w:divBdr>
        <w:top w:val="none" w:sz="0" w:space="0" w:color="auto"/>
        <w:left w:val="none" w:sz="0" w:space="0" w:color="auto"/>
        <w:bottom w:val="none" w:sz="0" w:space="0" w:color="auto"/>
        <w:right w:val="none" w:sz="0" w:space="0" w:color="auto"/>
      </w:divBdr>
    </w:div>
    <w:div w:id="465973060">
      <w:bodyDiv w:val="1"/>
      <w:marLeft w:val="0"/>
      <w:marRight w:val="0"/>
      <w:marTop w:val="0"/>
      <w:marBottom w:val="0"/>
      <w:divBdr>
        <w:top w:val="none" w:sz="0" w:space="0" w:color="auto"/>
        <w:left w:val="none" w:sz="0" w:space="0" w:color="auto"/>
        <w:bottom w:val="none" w:sz="0" w:space="0" w:color="auto"/>
        <w:right w:val="none" w:sz="0" w:space="0" w:color="auto"/>
      </w:divBdr>
    </w:div>
    <w:div w:id="497696866">
      <w:bodyDiv w:val="1"/>
      <w:marLeft w:val="0"/>
      <w:marRight w:val="0"/>
      <w:marTop w:val="0"/>
      <w:marBottom w:val="0"/>
      <w:divBdr>
        <w:top w:val="none" w:sz="0" w:space="0" w:color="auto"/>
        <w:left w:val="none" w:sz="0" w:space="0" w:color="auto"/>
        <w:bottom w:val="none" w:sz="0" w:space="0" w:color="auto"/>
        <w:right w:val="none" w:sz="0" w:space="0" w:color="auto"/>
      </w:divBdr>
    </w:div>
    <w:div w:id="566384800">
      <w:bodyDiv w:val="1"/>
      <w:marLeft w:val="0"/>
      <w:marRight w:val="0"/>
      <w:marTop w:val="0"/>
      <w:marBottom w:val="0"/>
      <w:divBdr>
        <w:top w:val="none" w:sz="0" w:space="0" w:color="auto"/>
        <w:left w:val="none" w:sz="0" w:space="0" w:color="auto"/>
        <w:bottom w:val="none" w:sz="0" w:space="0" w:color="auto"/>
        <w:right w:val="none" w:sz="0" w:space="0" w:color="auto"/>
      </w:divBdr>
    </w:div>
    <w:div w:id="614406782">
      <w:bodyDiv w:val="1"/>
      <w:marLeft w:val="0"/>
      <w:marRight w:val="0"/>
      <w:marTop w:val="0"/>
      <w:marBottom w:val="0"/>
      <w:divBdr>
        <w:top w:val="none" w:sz="0" w:space="0" w:color="auto"/>
        <w:left w:val="none" w:sz="0" w:space="0" w:color="auto"/>
        <w:bottom w:val="none" w:sz="0" w:space="0" w:color="auto"/>
        <w:right w:val="none" w:sz="0" w:space="0" w:color="auto"/>
      </w:divBdr>
    </w:div>
    <w:div w:id="935594126">
      <w:bodyDiv w:val="1"/>
      <w:marLeft w:val="0"/>
      <w:marRight w:val="0"/>
      <w:marTop w:val="0"/>
      <w:marBottom w:val="0"/>
      <w:divBdr>
        <w:top w:val="none" w:sz="0" w:space="0" w:color="auto"/>
        <w:left w:val="none" w:sz="0" w:space="0" w:color="auto"/>
        <w:bottom w:val="none" w:sz="0" w:space="0" w:color="auto"/>
        <w:right w:val="none" w:sz="0" w:space="0" w:color="auto"/>
      </w:divBdr>
      <w:divsChild>
        <w:div w:id="2050642724">
          <w:marLeft w:val="0"/>
          <w:marRight w:val="0"/>
          <w:marTop w:val="0"/>
          <w:marBottom w:val="0"/>
          <w:divBdr>
            <w:top w:val="none" w:sz="0" w:space="0" w:color="auto"/>
            <w:left w:val="none" w:sz="0" w:space="0" w:color="auto"/>
            <w:bottom w:val="none" w:sz="0" w:space="0" w:color="auto"/>
            <w:right w:val="none" w:sz="0" w:space="0" w:color="auto"/>
          </w:divBdr>
        </w:div>
      </w:divsChild>
    </w:div>
    <w:div w:id="965308198">
      <w:bodyDiv w:val="1"/>
      <w:marLeft w:val="0"/>
      <w:marRight w:val="0"/>
      <w:marTop w:val="0"/>
      <w:marBottom w:val="0"/>
      <w:divBdr>
        <w:top w:val="none" w:sz="0" w:space="0" w:color="auto"/>
        <w:left w:val="none" w:sz="0" w:space="0" w:color="auto"/>
        <w:bottom w:val="none" w:sz="0" w:space="0" w:color="auto"/>
        <w:right w:val="none" w:sz="0" w:space="0" w:color="auto"/>
      </w:divBdr>
    </w:div>
    <w:div w:id="1010183698">
      <w:bodyDiv w:val="1"/>
      <w:marLeft w:val="0"/>
      <w:marRight w:val="0"/>
      <w:marTop w:val="0"/>
      <w:marBottom w:val="0"/>
      <w:divBdr>
        <w:top w:val="none" w:sz="0" w:space="0" w:color="auto"/>
        <w:left w:val="none" w:sz="0" w:space="0" w:color="auto"/>
        <w:bottom w:val="none" w:sz="0" w:space="0" w:color="auto"/>
        <w:right w:val="none" w:sz="0" w:space="0" w:color="auto"/>
      </w:divBdr>
    </w:div>
    <w:div w:id="1160779410">
      <w:bodyDiv w:val="1"/>
      <w:marLeft w:val="0"/>
      <w:marRight w:val="0"/>
      <w:marTop w:val="0"/>
      <w:marBottom w:val="0"/>
      <w:divBdr>
        <w:top w:val="none" w:sz="0" w:space="0" w:color="auto"/>
        <w:left w:val="none" w:sz="0" w:space="0" w:color="auto"/>
        <w:bottom w:val="none" w:sz="0" w:space="0" w:color="auto"/>
        <w:right w:val="none" w:sz="0" w:space="0" w:color="auto"/>
      </w:divBdr>
      <w:divsChild>
        <w:div w:id="848761670">
          <w:marLeft w:val="0"/>
          <w:marRight w:val="0"/>
          <w:marTop w:val="0"/>
          <w:marBottom w:val="0"/>
          <w:divBdr>
            <w:top w:val="none" w:sz="0" w:space="0" w:color="auto"/>
            <w:left w:val="none" w:sz="0" w:space="0" w:color="auto"/>
            <w:bottom w:val="none" w:sz="0" w:space="0" w:color="auto"/>
            <w:right w:val="none" w:sz="0" w:space="0" w:color="auto"/>
          </w:divBdr>
        </w:div>
        <w:div w:id="1647082471">
          <w:marLeft w:val="0"/>
          <w:marRight w:val="0"/>
          <w:marTop w:val="0"/>
          <w:marBottom w:val="0"/>
          <w:divBdr>
            <w:top w:val="none" w:sz="0" w:space="0" w:color="auto"/>
            <w:left w:val="none" w:sz="0" w:space="0" w:color="auto"/>
            <w:bottom w:val="none" w:sz="0" w:space="0" w:color="auto"/>
            <w:right w:val="none" w:sz="0" w:space="0" w:color="auto"/>
          </w:divBdr>
        </w:div>
        <w:div w:id="1919363644">
          <w:marLeft w:val="0"/>
          <w:marRight w:val="0"/>
          <w:marTop w:val="0"/>
          <w:marBottom w:val="0"/>
          <w:divBdr>
            <w:top w:val="none" w:sz="0" w:space="0" w:color="auto"/>
            <w:left w:val="none" w:sz="0" w:space="0" w:color="auto"/>
            <w:bottom w:val="none" w:sz="0" w:space="0" w:color="auto"/>
            <w:right w:val="none" w:sz="0" w:space="0" w:color="auto"/>
          </w:divBdr>
        </w:div>
      </w:divsChild>
    </w:div>
    <w:div w:id="1167786626">
      <w:bodyDiv w:val="1"/>
      <w:marLeft w:val="0"/>
      <w:marRight w:val="0"/>
      <w:marTop w:val="0"/>
      <w:marBottom w:val="0"/>
      <w:divBdr>
        <w:top w:val="none" w:sz="0" w:space="0" w:color="auto"/>
        <w:left w:val="none" w:sz="0" w:space="0" w:color="auto"/>
        <w:bottom w:val="none" w:sz="0" w:space="0" w:color="auto"/>
        <w:right w:val="none" w:sz="0" w:space="0" w:color="auto"/>
      </w:divBdr>
    </w:div>
    <w:div w:id="1215199918">
      <w:bodyDiv w:val="1"/>
      <w:marLeft w:val="0"/>
      <w:marRight w:val="0"/>
      <w:marTop w:val="0"/>
      <w:marBottom w:val="0"/>
      <w:divBdr>
        <w:top w:val="none" w:sz="0" w:space="0" w:color="auto"/>
        <w:left w:val="none" w:sz="0" w:space="0" w:color="auto"/>
        <w:bottom w:val="none" w:sz="0" w:space="0" w:color="auto"/>
        <w:right w:val="none" w:sz="0" w:space="0" w:color="auto"/>
      </w:divBdr>
    </w:div>
    <w:div w:id="1318995033">
      <w:bodyDiv w:val="1"/>
      <w:marLeft w:val="0"/>
      <w:marRight w:val="0"/>
      <w:marTop w:val="0"/>
      <w:marBottom w:val="0"/>
      <w:divBdr>
        <w:top w:val="none" w:sz="0" w:space="0" w:color="auto"/>
        <w:left w:val="none" w:sz="0" w:space="0" w:color="auto"/>
        <w:bottom w:val="none" w:sz="0" w:space="0" w:color="auto"/>
        <w:right w:val="none" w:sz="0" w:space="0" w:color="auto"/>
      </w:divBdr>
    </w:div>
    <w:div w:id="1406487948">
      <w:bodyDiv w:val="1"/>
      <w:marLeft w:val="0"/>
      <w:marRight w:val="0"/>
      <w:marTop w:val="0"/>
      <w:marBottom w:val="0"/>
      <w:divBdr>
        <w:top w:val="none" w:sz="0" w:space="0" w:color="auto"/>
        <w:left w:val="none" w:sz="0" w:space="0" w:color="auto"/>
        <w:bottom w:val="none" w:sz="0" w:space="0" w:color="auto"/>
        <w:right w:val="none" w:sz="0" w:space="0" w:color="auto"/>
      </w:divBdr>
    </w:div>
    <w:div w:id="1426340741">
      <w:bodyDiv w:val="1"/>
      <w:marLeft w:val="0"/>
      <w:marRight w:val="0"/>
      <w:marTop w:val="0"/>
      <w:marBottom w:val="0"/>
      <w:divBdr>
        <w:top w:val="none" w:sz="0" w:space="0" w:color="auto"/>
        <w:left w:val="none" w:sz="0" w:space="0" w:color="auto"/>
        <w:bottom w:val="none" w:sz="0" w:space="0" w:color="auto"/>
        <w:right w:val="none" w:sz="0" w:space="0" w:color="auto"/>
      </w:divBdr>
    </w:div>
    <w:div w:id="1625499226">
      <w:bodyDiv w:val="1"/>
      <w:marLeft w:val="0"/>
      <w:marRight w:val="0"/>
      <w:marTop w:val="0"/>
      <w:marBottom w:val="0"/>
      <w:divBdr>
        <w:top w:val="none" w:sz="0" w:space="0" w:color="auto"/>
        <w:left w:val="none" w:sz="0" w:space="0" w:color="auto"/>
        <w:bottom w:val="none" w:sz="0" w:space="0" w:color="auto"/>
        <w:right w:val="none" w:sz="0" w:space="0" w:color="auto"/>
      </w:divBdr>
      <w:divsChild>
        <w:div w:id="83579493">
          <w:marLeft w:val="0"/>
          <w:marRight w:val="0"/>
          <w:marTop w:val="0"/>
          <w:marBottom w:val="0"/>
          <w:divBdr>
            <w:top w:val="none" w:sz="0" w:space="0" w:color="auto"/>
            <w:left w:val="none" w:sz="0" w:space="0" w:color="auto"/>
            <w:bottom w:val="none" w:sz="0" w:space="0" w:color="auto"/>
            <w:right w:val="none" w:sz="0" w:space="0" w:color="auto"/>
          </w:divBdr>
        </w:div>
        <w:div w:id="155808278">
          <w:marLeft w:val="0"/>
          <w:marRight w:val="0"/>
          <w:marTop w:val="0"/>
          <w:marBottom w:val="0"/>
          <w:divBdr>
            <w:top w:val="none" w:sz="0" w:space="0" w:color="auto"/>
            <w:left w:val="none" w:sz="0" w:space="0" w:color="auto"/>
            <w:bottom w:val="none" w:sz="0" w:space="0" w:color="auto"/>
            <w:right w:val="none" w:sz="0" w:space="0" w:color="auto"/>
          </w:divBdr>
        </w:div>
        <w:div w:id="380254431">
          <w:marLeft w:val="0"/>
          <w:marRight w:val="0"/>
          <w:marTop w:val="0"/>
          <w:marBottom w:val="0"/>
          <w:divBdr>
            <w:top w:val="none" w:sz="0" w:space="0" w:color="auto"/>
            <w:left w:val="none" w:sz="0" w:space="0" w:color="auto"/>
            <w:bottom w:val="none" w:sz="0" w:space="0" w:color="auto"/>
            <w:right w:val="none" w:sz="0" w:space="0" w:color="auto"/>
          </w:divBdr>
        </w:div>
        <w:div w:id="660696552">
          <w:marLeft w:val="0"/>
          <w:marRight w:val="0"/>
          <w:marTop w:val="0"/>
          <w:marBottom w:val="0"/>
          <w:divBdr>
            <w:top w:val="none" w:sz="0" w:space="0" w:color="auto"/>
            <w:left w:val="none" w:sz="0" w:space="0" w:color="auto"/>
            <w:bottom w:val="none" w:sz="0" w:space="0" w:color="auto"/>
            <w:right w:val="none" w:sz="0" w:space="0" w:color="auto"/>
          </w:divBdr>
        </w:div>
        <w:div w:id="803083332">
          <w:marLeft w:val="0"/>
          <w:marRight w:val="0"/>
          <w:marTop w:val="0"/>
          <w:marBottom w:val="0"/>
          <w:divBdr>
            <w:top w:val="none" w:sz="0" w:space="0" w:color="auto"/>
            <w:left w:val="none" w:sz="0" w:space="0" w:color="auto"/>
            <w:bottom w:val="none" w:sz="0" w:space="0" w:color="auto"/>
            <w:right w:val="none" w:sz="0" w:space="0" w:color="auto"/>
          </w:divBdr>
        </w:div>
        <w:div w:id="844789410">
          <w:marLeft w:val="0"/>
          <w:marRight w:val="0"/>
          <w:marTop w:val="0"/>
          <w:marBottom w:val="0"/>
          <w:divBdr>
            <w:top w:val="none" w:sz="0" w:space="0" w:color="auto"/>
            <w:left w:val="none" w:sz="0" w:space="0" w:color="auto"/>
            <w:bottom w:val="none" w:sz="0" w:space="0" w:color="auto"/>
            <w:right w:val="none" w:sz="0" w:space="0" w:color="auto"/>
          </w:divBdr>
        </w:div>
        <w:div w:id="1071850910">
          <w:marLeft w:val="0"/>
          <w:marRight w:val="0"/>
          <w:marTop w:val="0"/>
          <w:marBottom w:val="0"/>
          <w:divBdr>
            <w:top w:val="none" w:sz="0" w:space="0" w:color="auto"/>
            <w:left w:val="none" w:sz="0" w:space="0" w:color="auto"/>
            <w:bottom w:val="none" w:sz="0" w:space="0" w:color="auto"/>
            <w:right w:val="none" w:sz="0" w:space="0" w:color="auto"/>
          </w:divBdr>
        </w:div>
        <w:div w:id="1223634676">
          <w:marLeft w:val="0"/>
          <w:marRight w:val="0"/>
          <w:marTop w:val="0"/>
          <w:marBottom w:val="0"/>
          <w:divBdr>
            <w:top w:val="none" w:sz="0" w:space="0" w:color="auto"/>
            <w:left w:val="none" w:sz="0" w:space="0" w:color="auto"/>
            <w:bottom w:val="none" w:sz="0" w:space="0" w:color="auto"/>
            <w:right w:val="none" w:sz="0" w:space="0" w:color="auto"/>
          </w:divBdr>
        </w:div>
        <w:div w:id="1463838812">
          <w:marLeft w:val="0"/>
          <w:marRight w:val="0"/>
          <w:marTop w:val="0"/>
          <w:marBottom w:val="0"/>
          <w:divBdr>
            <w:top w:val="none" w:sz="0" w:space="0" w:color="auto"/>
            <w:left w:val="none" w:sz="0" w:space="0" w:color="auto"/>
            <w:bottom w:val="none" w:sz="0" w:space="0" w:color="auto"/>
            <w:right w:val="none" w:sz="0" w:space="0" w:color="auto"/>
          </w:divBdr>
        </w:div>
        <w:div w:id="1811703266">
          <w:marLeft w:val="0"/>
          <w:marRight w:val="0"/>
          <w:marTop w:val="0"/>
          <w:marBottom w:val="0"/>
          <w:divBdr>
            <w:top w:val="none" w:sz="0" w:space="0" w:color="auto"/>
            <w:left w:val="none" w:sz="0" w:space="0" w:color="auto"/>
            <w:bottom w:val="none" w:sz="0" w:space="0" w:color="auto"/>
            <w:right w:val="none" w:sz="0" w:space="0" w:color="auto"/>
          </w:divBdr>
        </w:div>
        <w:div w:id="1865168061">
          <w:marLeft w:val="0"/>
          <w:marRight w:val="0"/>
          <w:marTop w:val="0"/>
          <w:marBottom w:val="0"/>
          <w:divBdr>
            <w:top w:val="none" w:sz="0" w:space="0" w:color="auto"/>
            <w:left w:val="none" w:sz="0" w:space="0" w:color="auto"/>
            <w:bottom w:val="none" w:sz="0" w:space="0" w:color="auto"/>
            <w:right w:val="none" w:sz="0" w:space="0" w:color="auto"/>
          </w:divBdr>
        </w:div>
        <w:div w:id="2078546973">
          <w:marLeft w:val="0"/>
          <w:marRight w:val="0"/>
          <w:marTop w:val="0"/>
          <w:marBottom w:val="0"/>
          <w:divBdr>
            <w:top w:val="none" w:sz="0" w:space="0" w:color="auto"/>
            <w:left w:val="none" w:sz="0" w:space="0" w:color="auto"/>
            <w:bottom w:val="none" w:sz="0" w:space="0" w:color="auto"/>
            <w:right w:val="none" w:sz="0" w:space="0" w:color="auto"/>
          </w:divBdr>
        </w:div>
      </w:divsChild>
    </w:div>
    <w:div w:id="1634747270">
      <w:bodyDiv w:val="1"/>
      <w:marLeft w:val="0"/>
      <w:marRight w:val="0"/>
      <w:marTop w:val="0"/>
      <w:marBottom w:val="0"/>
      <w:divBdr>
        <w:top w:val="none" w:sz="0" w:space="0" w:color="auto"/>
        <w:left w:val="none" w:sz="0" w:space="0" w:color="auto"/>
        <w:bottom w:val="none" w:sz="0" w:space="0" w:color="auto"/>
        <w:right w:val="none" w:sz="0" w:space="0" w:color="auto"/>
      </w:divBdr>
    </w:div>
    <w:div w:id="1671643469">
      <w:bodyDiv w:val="1"/>
      <w:marLeft w:val="0"/>
      <w:marRight w:val="0"/>
      <w:marTop w:val="0"/>
      <w:marBottom w:val="0"/>
      <w:divBdr>
        <w:top w:val="none" w:sz="0" w:space="0" w:color="auto"/>
        <w:left w:val="none" w:sz="0" w:space="0" w:color="auto"/>
        <w:bottom w:val="none" w:sz="0" w:space="0" w:color="auto"/>
        <w:right w:val="none" w:sz="0" w:space="0" w:color="auto"/>
      </w:divBdr>
    </w:div>
    <w:div w:id="1838108501">
      <w:bodyDiv w:val="1"/>
      <w:marLeft w:val="0"/>
      <w:marRight w:val="0"/>
      <w:marTop w:val="0"/>
      <w:marBottom w:val="0"/>
      <w:divBdr>
        <w:top w:val="none" w:sz="0" w:space="0" w:color="auto"/>
        <w:left w:val="none" w:sz="0" w:space="0" w:color="auto"/>
        <w:bottom w:val="none" w:sz="0" w:space="0" w:color="auto"/>
        <w:right w:val="none" w:sz="0" w:space="0" w:color="auto"/>
      </w:divBdr>
    </w:div>
    <w:div w:id="1839690107">
      <w:bodyDiv w:val="1"/>
      <w:marLeft w:val="0"/>
      <w:marRight w:val="0"/>
      <w:marTop w:val="0"/>
      <w:marBottom w:val="0"/>
      <w:divBdr>
        <w:top w:val="none" w:sz="0" w:space="0" w:color="auto"/>
        <w:left w:val="none" w:sz="0" w:space="0" w:color="auto"/>
        <w:bottom w:val="none" w:sz="0" w:space="0" w:color="auto"/>
        <w:right w:val="none" w:sz="0" w:space="0" w:color="auto"/>
      </w:divBdr>
    </w:div>
    <w:div w:id="1885630333">
      <w:bodyDiv w:val="1"/>
      <w:marLeft w:val="0"/>
      <w:marRight w:val="0"/>
      <w:marTop w:val="0"/>
      <w:marBottom w:val="0"/>
      <w:divBdr>
        <w:top w:val="none" w:sz="0" w:space="0" w:color="auto"/>
        <w:left w:val="none" w:sz="0" w:space="0" w:color="auto"/>
        <w:bottom w:val="none" w:sz="0" w:space="0" w:color="auto"/>
        <w:right w:val="none" w:sz="0" w:space="0" w:color="auto"/>
      </w:divBdr>
    </w:div>
    <w:div w:id="1939406982">
      <w:bodyDiv w:val="1"/>
      <w:marLeft w:val="0"/>
      <w:marRight w:val="0"/>
      <w:marTop w:val="0"/>
      <w:marBottom w:val="0"/>
      <w:divBdr>
        <w:top w:val="none" w:sz="0" w:space="0" w:color="auto"/>
        <w:left w:val="none" w:sz="0" w:space="0" w:color="auto"/>
        <w:bottom w:val="none" w:sz="0" w:space="0" w:color="auto"/>
        <w:right w:val="none" w:sz="0" w:space="0" w:color="auto"/>
      </w:divBdr>
    </w:div>
    <w:div w:id="1977683957">
      <w:bodyDiv w:val="1"/>
      <w:marLeft w:val="0"/>
      <w:marRight w:val="0"/>
      <w:marTop w:val="0"/>
      <w:marBottom w:val="0"/>
      <w:divBdr>
        <w:top w:val="none" w:sz="0" w:space="0" w:color="auto"/>
        <w:left w:val="none" w:sz="0" w:space="0" w:color="auto"/>
        <w:bottom w:val="none" w:sz="0" w:space="0" w:color="auto"/>
        <w:right w:val="none" w:sz="0" w:space="0" w:color="auto"/>
      </w:divBdr>
    </w:div>
    <w:div w:id="2109695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9AA9C-5528-4AC9-8DAC-D4E9765EF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1675</Words>
  <Characters>10056</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2021-01-28T13:15:00Z</dcterms:created>
  <dcterms:modified xsi:type="dcterms:W3CDTF">2021-01-28T13:15:00Z</dcterms:modified>
</cp:coreProperties>
</file>